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D0BD" w14:textId="1F233027" w:rsidR="002A1491" w:rsidRPr="000112B2" w:rsidRDefault="002A1491" w:rsidP="002A1491">
      <w:pPr>
        <w:pStyle w:val="Textindependent"/>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3EACC96B" wp14:editId="05B7D236">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1E1080F3">
              <v:shapetype id="_x0000_t32" coordsize="21600,21600" o:oned="t" filled="f" o:spt="32" path="m,l21600,21600e" w14:anchorId="06AFD258">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E4700B7" w14:textId="5C898334" w:rsidR="00E07CAA" w:rsidRPr="00D15DE6" w:rsidRDefault="0BE95F69" w:rsidP="2699FE3F">
      <w:pPr>
        <w:spacing w:before="120" w:line="360" w:lineRule="auto"/>
        <w:rPr>
          <w:rFonts w:ascii="Arial" w:hAnsi="Arial" w:cs="Arial"/>
          <w:b/>
          <w:bCs/>
          <w:sz w:val="28"/>
          <w:szCs w:val="28"/>
        </w:rPr>
      </w:pPr>
      <w:r>
        <w:rPr>
          <w:rFonts w:ascii="Arial" w:hAnsi="Arial"/>
          <w:b/>
          <w:sz w:val="28"/>
        </w:rPr>
        <w:t>PLICOBOX: el nuevo sistema box para hogar de Blum, en cooperación con EGGER</w:t>
      </w:r>
    </w:p>
    <w:p w14:paraId="42E29C98" w14:textId="1AE1AFE1" w:rsidR="00871C44" w:rsidRDefault="392BD232" w:rsidP="00E07CAA">
      <w:pPr>
        <w:spacing w:before="240" w:line="360" w:lineRule="auto"/>
        <w:rPr>
          <w:rFonts w:ascii="Arial" w:hAnsi="Arial" w:cs="Arial"/>
          <w:sz w:val="20"/>
          <w:szCs w:val="20"/>
        </w:rPr>
      </w:pPr>
      <w:r>
        <w:rPr>
          <w:rFonts w:ascii="Arial" w:hAnsi="Arial"/>
          <w:sz w:val="20"/>
        </w:rPr>
        <w:t>Höchst, Austria, mayo de 2025</w:t>
      </w:r>
      <w:r>
        <w:rPr>
          <w:rFonts w:ascii="Arial" w:hAnsi="Arial"/>
          <w:b/>
          <w:sz w:val="20"/>
        </w:rPr>
        <w:t xml:space="preserve"> En la feria interzum 2025, el fabricante austriaco de herrajes presentará su nuevo sistema box PLICOBOX, diseñado específicamente para </w:t>
      </w:r>
      <w:del w:id="0" w:author="Maria Domingo" w:date="2025-05-06T16:53:00Z" w16du:dateUtc="2025-05-06T14:53:00Z">
        <w:r w:rsidDel="00A46491">
          <w:rPr>
            <w:rFonts w:ascii="Arial" w:hAnsi="Arial"/>
            <w:b/>
            <w:sz w:val="20"/>
          </w:rPr>
          <w:delText>viviendas</w:delText>
        </w:r>
      </w:del>
      <w:ins w:id="1" w:author="Maria Domingo" w:date="2025-05-06T16:53:00Z" w16du:dateUtc="2025-05-06T14:53:00Z">
        <w:r w:rsidR="00A46491">
          <w:rPr>
            <w:rFonts w:ascii="Arial" w:hAnsi="Arial"/>
            <w:b/>
            <w:sz w:val="20"/>
          </w:rPr>
          <w:t>hogar</w:t>
        </w:r>
      </w:ins>
      <w:r>
        <w:rPr>
          <w:rFonts w:ascii="Arial" w:hAnsi="Arial"/>
          <w:b/>
          <w:sz w:val="20"/>
        </w:rPr>
        <w:t>. Su elemento distintivo es la innovadora base plegable, desarrollada en el marco de una estrecha colaboración entre Blum y el fabricante de materiales de madera líder a nivel mundial EGGER, que simplifica notablemente el montaje y el ajuste. PLICOBOX destaca con la tecnología probada de Blum, está disponible en tres colores de moda y, gracias a su diseño fino, se adapta a la perfección a los modelos de los muebles modernos. Todo esto, coronado con el premio interzum 2025.</w:t>
      </w:r>
    </w:p>
    <w:p w14:paraId="260AEC22" w14:textId="4E4AA6B7" w:rsidR="00C807F1" w:rsidRPr="0006087D" w:rsidRDefault="00262AF4" w:rsidP="0092594E">
      <w:pPr>
        <w:spacing w:before="240" w:line="360" w:lineRule="auto"/>
        <w:rPr>
          <w:rFonts w:ascii="Arial" w:hAnsi="Arial" w:cs="Arial"/>
          <w:sz w:val="20"/>
          <w:szCs w:val="20"/>
        </w:rPr>
      </w:pPr>
      <w:r>
        <w:rPr>
          <w:rFonts w:ascii="Arial" w:hAnsi="Arial"/>
          <w:sz w:val="20"/>
        </w:rPr>
        <w:t>Con PLICOBOX, Blum ha desarrollado una solución estética y de alta funcionalidad para salas de estar, dormitorios, vestidores o despachos en viviendas que destaca por un montaje simple y sus múltiples opciones de uso.</w:t>
      </w:r>
      <w:r>
        <w:rPr>
          <w:rFonts w:ascii="Arial" w:hAnsi="Arial"/>
          <w:b/>
          <w:sz w:val="20"/>
        </w:rPr>
        <w:t xml:space="preserve"> </w:t>
      </w:r>
      <w:r>
        <w:rPr>
          <w:rFonts w:ascii="Arial" w:hAnsi="Arial"/>
          <w:sz w:val="20"/>
        </w:rPr>
        <w:t>La base plegable utilizada en el sistema PLICOBOX se desarrolló en el marco de una cooperación entre Blum y el especialista en madera de Tirol EGGER que también se hace cargo de su fabricación. Al unificar el fondo y la trasera del sistema box, la base simplifica notablemente el ajuste y el montaje, permitiendo trabajar según el lema «Plegar. Presionar. Listo.»: basta con presionar la base plegable en los laterales de los perfiles y fijarla sin herramientas. A continuación, solo deben montarse las guías, que pueden utilizarse (y esto también es una novedad) tanto con perfiles metálicos en PLICOBOX como en cajones de madera.</w:t>
      </w:r>
    </w:p>
    <w:p w14:paraId="4C782BA1" w14:textId="72286406" w:rsidR="00B32C5A" w:rsidRDefault="003155DD" w:rsidP="0092594E">
      <w:pPr>
        <w:spacing w:before="240" w:line="360" w:lineRule="auto"/>
        <w:rPr>
          <w:rFonts w:ascii="Arial" w:hAnsi="Arial" w:cs="Arial"/>
          <w:sz w:val="20"/>
          <w:szCs w:val="20"/>
        </w:rPr>
      </w:pPr>
      <w:r>
        <w:rPr>
          <w:rFonts w:ascii="Arial" w:hAnsi="Arial"/>
          <w:b/>
          <w:sz w:val="20"/>
        </w:rPr>
        <w:t>Tecnología superior con un diseño moderno</w:t>
      </w:r>
      <w:r>
        <w:rPr>
          <w:rFonts w:ascii="Arial" w:hAnsi="Arial"/>
          <w:sz w:val="20"/>
        </w:rPr>
        <w:br/>
        <w:t xml:space="preserve">Desde el punto de vista técnico, PLICOBOX destaca en </w:t>
      </w:r>
      <w:ins w:id="2" w:author="Maria Domingo" w:date="2025-05-06T16:56:00Z" w16du:dateUtc="2025-05-06T14:56:00Z">
        <w:r w:rsidR="00416061">
          <w:rPr>
            <w:rFonts w:ascii="Arial" w:hAnsi="Arial"/>
            <w:sz w:val="20"/>
          </w:rPr>
          <w:t>varios puntos</w:t>
        </w:r>
      </w:ins>
      <w:del w:id="3" w:author="Maria Domingo" w:date="2025-05-06T16:56:00Z" w16du:dateUtc="2025-05-06T14:56:00Z">
        <w:r w:rsidDel="00416061">
          <w:rPr>
            <w:rFonts w:ascii="Arial" w:hAnsi="Arial"/>
            <w:sz w:val="20"/>
          </w:rPr>
          <w:delText>cada aspecto</w:delText>
        </w:r>
      </w:del>
      <w:r>
        <w:rPr>
          <w:rFonts w:ascii="Arial" w:hAnsi="Arial"/>
          <w:sz w:val="20"/>
        </w:rPr>
        <w:t xml:space="preserve">: con el deslizamiento ultraligero de Blum, las amplias y cómodas posibilidades de ajuste y una capacidad de carga máxima de 25 kg, </w:t>
      </w:r>
      <w:del w:id="4" w:author="Maria Domingo" w:date="2025-05-06T16:56:00Z" w16du:dateUtc="2025-05-06T14:56:00Z">
        <w:r w:rsidDel="00141324">
          <w:rPr>
            <w:rFonts w:ascii="Arial" w:hAnsi="Arial"/>
            <w:sz w:val="20"/>
          </w:rPr>
          <w:delText xml:space="preserve">diseñada </w:delText>
        </w:r>
      </w:del>
      <w:ins w:id="5" w:author="Maria Domingo" w:date="2025-05-06T16:56:00Z" w16du:dateUtc="2025-05-06T14:56:00Z">
        <w:r w:rsidR="00141324">
          <w:rPr>
            <w:rFonts w:ascii="Arial" w:hAnsi="Arial"/>
            <w:sz w:val="20"/>
          </w:rPr>
          <w:t>diseñad</w:t>
        </w:r>
        <w:r w:rsidR="00141324">
          <w:rPr>
            <w:rFonts w:ascii="Arial" w:hAnsi="Arial"/>
            <w:sz w:val="20"/>
          </w:rPr>
          <w:t>o</w:t>
        </w:r>
        <w:r w:rsidR="00141324">
          <w:rPr>
            <w:rFonts w:ascii="Arial" w:hAnsi="Arial"/>
            <w:sz w:val="20"/>
          </w:rPr>
          <w:t xml:space="preserve"> </w:t>
        </w:r>
      </w:ins>
      <w:r>
        <w:rPr>
          <w:rFonts w:ascii="Arial" w:hAnsi="Arial"/>
          <w:sz w:val="20"/>
        </w:rPr>
        <w:t>para muebles de salas de estar o dormitorios. PLICOBOX puede solicitarse con extracción total, parcial y de 7/8. Como siempre, Blum ha contemplado también el diseño: PLICOBOX destaca con una estética moderna y fina con perfiles rectos que se adaptan a la perfección a los modelos de los muebles modernos. El sistema box está disponible en los colores blanco seda mate, beige pirita y negro carbón mate, lo que crea un gran número de opciones de diseño.</w:t>
      </w:r>
    </w:p>
    <w:p w14:paraId="46435CC5" w14:textId="6716DB61" w:rsidR="00E333F4" w:rsidRDefault="00430503" w:rsidP="00C77017">
      <w:pPr>
        <w:spacing w:after="0" w:line="360" w:lineRule="auto"/>
        <w:rPr>
          <w:rFonts w:ascii="Arial" w:hAnsi="Arial" w:cs="Arial"/>
          <w:sz w:val="20"/>
          <w:szCs w:val="20"/>
        </w:rPr>
      </w:pPr>
      <w:r>
        <w:rPr>
          <w:rFonts w:ascii="Arial" w:hAnsi="Arial"/>
          <w:b/>
          <w:sz w:val="20"/>
        </w:rPr>
        <w:t>Eficiencia para el almacenamiento y la logística</w:t>
      </w:r>
      <w:r>
        <w:rPr>
          <w:rFonts w:ascii="Arial" w:hAnsi="Arial"/>
          <w:sz w:val="20"/>
        </w:rPr>
        <w:cr/>
      </w:r>
      <w:r>
        <w:rPr>
          <w:rFonts w:ascii="Arial" w:hAnsi="Arial"/>
          <w:sz w:val="20"/>
        </w:rPr>
        <w:br/>
      </w:r>
      <w:r>
        <w:rPr>
          <w:rFonts w:ascii="Arial" w:hAnsi="Arial"/>
          <w:sz w:val="20"/>
        </w:rPr>
        <w:lastRenderedPageBreak/>
        <w:t>Al desarrollar PLICOBOX, se ha considerado también la posibilidad de contar con un embalaje lo más compacto posible: el diseño del «flat pack» desarrollado especialmente, consigue gracias a la base plegable ocupar mucho menos espacio. De este modo, se contribuye a la optimización del almacenamiento y de la logística interna, además de disminuir los gastos de transporte de fabricantes y clientes industriales. El innovador embalaje aporta mayor facilidad a los clientes finales y simplifica la manipulación.</w:t>
      </w:r>
    </w:p>
    <w:p w14:paraId="6C9B0752" w14:textId="77777777" w:rsidR="00EA6B11" w:rsidRPr="00C66101" w:rsidRDefault="00EA6B11" w:rsidP="00C77017">
      <w:pPr>
        <w:spacing w:after="0" w:line="360" w:lineRule="auto"/>
        <w:rPr>
          <w:rFonts w:ascii="Arial" w:hAnsi="Arial" w:cs="Arial"/>
          <w:sz w:val="20"/>
          <w:szCs w:val="20"/>
          <w:lang w:val="de-DE"/>
        </w:rPr>
      </w:pPr>
    </w:p>
    <w:p w14:paraId="549AD964" w14:textId="1686C4FE" w:rsidR="00EB44DC" w:rsidRPr="00A035CA" w:rsidRDefault="00B4726F" w:rsidP="00C77017">
      <w:pPr>
        <w:spacing w:after="0" w:line="360" w:lineRule="auto"/>
        <w:rPr>
          <w:rFonts w:ascii="Arial" w:hAnsi="Arial" w:cs="Arial"/>
          <w:b/>
          <w:bCs/>
          <w:sz w:val="20"/>
          <w:szCs w:val="20"/>
        </w:rPr>
      </w:pPr>
      <w:r>
        <w:rPr>
          <w:rFonts w:ascii="Arial" w:hAnsi="Arial"/>
          <w:b/>
          <w:sz w:val="20"/>
        </w:rPr>
        <w:t>Ampliación de la gama de productos gracias a la cooperación</w:t>
      </w:r>
    </w:p>
    <w:p w14:paraId="730310B7" w14:textId="3F4BD219" w:rsidR="00783BE6" w:rsidRDefault="009F62EF" w:rsidP="00D410C2">
      <w:pPr>
        <w:spacing w:after="0" w:line="360" w:lineRule="auto"/>
      </w:pPr>
      <w:r>
        <w:rPr>
          <w:rFonts w:ascii="Arial" w:hAnsi="Arial"/>
          <w:sz w:val="20"/>
        </w:rPr>
        <w:t xml:space="preserve">Los productos de Blum ya forman parte de distintos hogares. Con PLICOBOX, la gama se extiende de forma determinante con el objetivo de ofrecer a los clientes un producto orientado específicamente a las necesidades de las salas de estar y los dormitorios que, a su vez, es ideal en términos de montaje y planificación. Philipp Blum nos compartió su satisfacción por la cooperación con Egger y el nuevo sistema box: «Al desarrollar la innovadora base plegable de PLICOBOX, los conocimientos de madera de EGGER han sido imprescindibles. Nuestras empresas familiares comparten los mismos valores y tienen un intercambio </w:t>
      </w:r>
      <w:del w:id="6" w:author="Maria Domingo" w:date="2025-05-06T16:57:00Z" w16du:dateUtc="2025-05-06T14:57:00Z">
        <w:r w:rsidDel="00576E4E">
          <w:rPr>
            <w:rFonts w:ascii="Arial" w:hAnsi="Arial"/>
            <w:sz w:val="20"/>
          </w:rPr>
          <w:delText xml:space="preserve">intenso </w:delText>
        </w:r>
      </w:del>
      <w:ins w:id="7" w:author="Maria Domingo" w:date="2025-05-06T16:57:00Z" w16du:dateUtc="2025-05-06T14:57:00Z">
        <w:r w:rsidR="00576E4E">
          <w:rPr>
            <w:rFonts w:ascii="Arial" w:hAnsi="Arial"/>
            <w:sz w:val="20"/>
          </w:rPr>
          <w:t>cercano</w:t>
        </w:r>
        <w:r w:rsidR="00576E4E">
          <w:rPr>
            <w:rFonts w:ascii="Arial" w:hAnsi="Arial"/>
            <w:sz w:val="20"/>
          </w:rPr>
          <w:t xml:space="preserve"> </w:t>
        </w:r>
      </w:ins>
      <w:r>
        <w:rPr>
          <w:rFonts w:ascii="Arial" w:hAnsi="Arial"/>
          <w:sz w:val="20"/>
        </w:rPr>
        <w:t xml:space="preserve">desde hace muchos años, de modo que es una gran alegría ahora también haber podido llevar a cabo un proyecto conjunto». Asimismo, el gerente de Blum afirmó que «nuestro objetivo es impulsar nuevas ideas juntos que contribuyan a una </w:t>
      </w:r>
      <w:ins w:id="8" w:author="Maria Domingo" w:date="2025-05-06T16:57:00Z" w16du:dateUtc="2025-05-06T14:57:00Z">
        <w:r w:rsidR="00DA149E">
          <w:rPr>
            <w:rFonts w:ascii="Arial" w:hAnsi="Arial"/>
            <w:sz w:val="20"/>
          </w:rPr>
          <w:t xml:space="preserve">mejor </w:t>
        </w:r>
      </w:ins>
      <w:r>
        <w:rPr>
          <w:rFonts w:ascii="Arial" w:hAnsi="Arial"/>
          <w:sz w:val="20"/>
        </w:rPr>
        <w:t xml:space="preserve">calidad de vida </w:t>
      </w:r>
      <w:del w:id="9" w:author="Maria Domingo" w:date="2025-05-06T16:57:00Z" w16du:dateUtc="2025-05-06T14:57:00Z">
        <w:r w:rsidDel="00DA149E">
          <w:rPr>
            <w:rFonts w:ascii="Arial" w:hAnsi="Arial"/>
            <w:sz w:val="20"/>
          </w:rPr>
          <w:delText xml:space="preserve">superior </w:delText>
        </w:r>
      </w:del>
      <w:r>
        <w:rPr>
          <w:rFonts w:ascii="Arial" w:hAnsi="Arial"/>
          <w:sz w:val="20"/>
        </w:rPr>
        <w:t xml:space="preserve">y aporten una utilidad permanente a nuestros clientes y creo que lo hemos alcanzado con el nuevo sistema box». En este marco, Michael Egger junior, director de ventas y marketing del grupo EGGER, aseguró también que «buscamos crear nuevos impulsos con soluciones inteligentes para involucrarnos de forma activa en el diseño de los hogares del futuro con un verdadero valor añadido para nuestros clientes. La intensa cooperación con Blum nos ha permitido alcanzar precisamente ese objetivo con el desarrollo de la innovadora base plegable para PLICOBOX. Tenemos una cooperación sumamente fascinante que demuestra la posibilidad de crear soluciones innovadoras cuando dos empresas combinan sus fortalezas». Sin dudas, todo esto se reafirma con el premio que entregó el jurado especializado a PLICOBOX en el marco de la feria interzum 2025. Más información en </w:t>
      </w:r>
      <w:hyperlink r:id="rId11" w:history="1">
        <w:r>
          <w:rPr>
            <w:rStyle w:val="Enlla"/>
            <w:rFonts w:ascii="Arial" w:hAnsi="Arial"/>
            <w:sz w:val="20"/>
          </w:rPr>
          <w:t>www.blum.com/neuheiten</w:t>
        </w:r>
      </w:hyperlink>
    </w:p>
    <w:p w14:paraId="1A4A73FF" w14:textId="77777777" w:rsidR="00382A50" w:rsidRPr="00D410C2" w:rsidRDefault="00382A50" w:rsidP="00D410C2">
      <w:pPr>
        <w:spacing w:after="0" w:line="360" w:lineRule="auto"/>
        <w:rPr>
          <w:rFonts w:ascii="Arial" w:hAnsi="Arial" w:cs="Arial"/>
          <w:sz w:val="20"/>
          <w:szCs w:val="20"/>
        </w:rPr>
      </w:pPr>
    </w:p>
    <w:tbl>
      <w:tblPr>
        <w:tblStyle w:val="Taulaambq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750"/>
        <w:gridCol w:w="4466"/>
      </w:tblGrid>
      <w:tr w:rsidR="00862241" w14:paraId="364E3403" w14:textId="77777777" w:rsidTr="006942EF">
        <w:trPr>
          <w:trHeight w:val="624"/>
        </w:trPr>
        <w:tc>
          <w:tcPr>
            <w:tcW w:w="4596" w:type="dxa"/>
            <w:gridSpan w:val="2"/>
          </w:tcPr>
          <w:p w14:paraId="763100F0" w14:textId="244F4E54" w:rsidR="008F0E47" w:rsidRDefault="00CC7791" w:rsidP="00C93873">
            <w:pPr>
              <w:spacing w:line="360" w:lineRule="auto"/>
              <w:rPr>
                <w:rStyle w:val="Enlla"/>
                <w:rFonts w:ascii="Arial" w:hAnsi="Arial" w:cs="Arial"/>
                <w:noProof/>
              </w:rPr>
            </w:pPr>
            <w:r>
              <w:rPr>
                <w:rStyle w:val="Enlla"/>
                <w:rFonts w:ascii="Arial" w:hAnsi="Arial"/>
                <w:noProof/>
              </w:rPr>
              <w:drawing>
                <wp:inline distT="0" distB="0" distL="0" distR="0" wp14:anchorId="35160994" wp14:editId="618E1C15">
                  <wp:extent cx="2160000" cy="1471064"/>
                  <wp:effectExtent l="0" t="0" r="0" b="0"/>
                  <wp:docPr id="421648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648247"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71064"/>
                          </a:xfrm>
                          <a:prstGeom prst="rect">
                            <a:avLst/>
                          </a:prstGeom>
                          <a:noFill/>
                          <a:ln>
                            <a:noFill/>
                          </a:ln>
                        </pic:spPr>
                      </pic:pic>
                    </a:graphicData>
                  </a:graphic>
                </wp:inline>
              </w:drawing>
            </w:r>
          </w:p>
        </w:tc>
        <w:tc>
          <w:tcPr>
            <w:tcW w:w="4466" w:type="dxa"/>
          </w:tcPr>
          <w:p w14:paraId="6BE7F86F" w14:textId="41720706" w:rsidR="008F0E47" w:rsidRPr="00CF499D" w:rsidRDefault="00BC7212" w:rsidP="00C93873">
            <w:pPr>
              <w:spacing w:line="360" w:lineRule="auto"/>
              <w:rPr>
                <w:rFonts w:ascii="Arial" w:hAnsi="Arial" w:cs="Arial"/>
                <w:sz w:val="18"/>
                <w:szCs w:val="18"/>
              </w:rPr>
            </w:pPr>
            <w:r>
              <w:rPr>
                <w:rFonts w:ascii="Arial" w:hAnsi="Arial"/>
                <w:sz w:val="18"/>
              </w:rPr>
              <w:t>Imagen: Blum_PBX0018</w:t>
            </w:r>
          </w:p>
          <w:p w14:paraId="50FDDE83" w14:textId="4D45ECC1" w:rsidR="00862241" w:rsidRPr="00862241" w:rsidRDefault="00862241" w:rsidP="631089A3">
            <w:pPr>
              <w:spacing w:line="360" w:lineRule="auto"/>
              <w:rPr>
                <w:rFonts w:ascii="Arial" w:hAnsi="Arial" w:cs="Arial"/>
                <w:sz w:val="18"/>
                <w:szCs w:val="18"/>
              </w:rPr>
            </w:pPr>
            <w:r>
              <w:rPr>
                <w:rFonts w:ascii="Arial" w:hAnsi="Arial"/>
                <w:sz w:val="18"/>
              </w:rPr>
              <w:t>Pie de la imagen: PLICOBOX, el nuevo sistema box residencial de Blum.</w:t>
            </w:r>
          </w:p>
        </w:tc>
      </w:tr>
      <w:tr w:rsidR="000B4F1C" w14:paraId="29ACDFD1" w14:textId="77777777" w:rsidTr="00F4668C">
        <w:trPr>
          <w:trHeight w:val="624"/>
        </w:trPr>
        <w:tc>
          <w:tcPr>
            <w:tcW w:w="4596" w:type="dxa"/>
            <w:gridSpan w:val="2"/>
          </w:tcPr>
          <w:p w14:paraId="56EE48B5" w14:textId="6FE993BD" w:rsidR="000B4F1C" w:rsidRPr="00862241" w:rsidRDefault="004852C6" w:rsidP="00F4668C">
            <w:pPr>
              <w:spacing w:line="360" w:lineRule="auto"/>
              <w:rPr>
                <w:rFonts w:ascii="Arial" w:hAnsi="Arial" w:cs="Arial"/>
                <w:noProof/>
                <w:color w:val="467886" w:themeColor="hyperlink"/>
                <w:u w:val="single"/>
              </w:rPr>
            </w:pPr>
            <w:r>
              <w:rPr>
                <w:rStyle w:val="Enlla"/>
                <w:rFonts w:ascii="Arial" w:hAnsi="Arial"/>
                <w:noProof/>
              </w:rPr>
              <w:lastRenderedPageBreak/>
              <w:drawing>
                <wp:inline distT="0" distB="0" distL="0" distR="0" wp14:anchorId="12571239" wp14:editId="79641F8E">
                  <wp:extent cx="2160000" cy="1440580"/>
                  <wp:effectExtent l="0" t="0" r="0" b="7620"/>
                  <wp:docPr id="630139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139030"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160000" cy="1440580"/>
                          </a:xfrm>
                          <a:prstGeom prst="rect">
                            <a:avLst/>
                          </a:prstGeom>
                          <a:noFill/>
                          <a:ln>
                            <a:noFill/>
                          </a:ln>
                        </pic:spPr>
                      </pic:pic>
                    </a:graphicData>
                  </a:graphic>
                </wp:inline>
              </w:drawing>
            </w:r>
          </w:p>
        </w:tc>
        <w:tc>
          <w:tcPr>
            <w:tcW w:w="4466" w:type="dxa"/>
          </w:tcPr>
          <w:p w14:paraId="0E68299E" w14:textId="2F3688B9" w:rsidR="000B4F1C" w:rsidRDefault="000B4F1C" w:rsidP="00F4668C">
            <w:pPr>
              <w:spacing w:line="360" w:lineRule="auto"/>
              <w:rPr>
                <w:rFonts w:ascii="Arial" w:hAnsi="Arial" w:cs="Arial"/>
                <w:sz w:val="18"/>
                <w:szCs w:val="18"/>
              </w:rPr>
            </w:pPr>
            <w:r>
              <w:rPr>
                <w:rFonts w:ascii="Arial" w:hAnsi="Arial"/>
                <w:sz w:val="18"/>
              </w:rPr>
              <w:t>Imagen: Blum_PBX0002</w:t>
            </w:r>
          </w:p>
          <w:p w14:paraId="4D113F0E" w14:textId="4E80F247" w:rsidR="000B4F1C" w:rsidRDefault="000B4F1C" w:rsidP="00F4668C">
            <w:pPr>
              <w:spacing w:line="360" w:lineRule="auto"/>
              <w:rPr>
                <w:rFonts w:ascii="Arial" w:hAnsi="Arial" w:cs="Arial"/>
                <w:sz w:val="18"/>
                <w:szCs w:val="18"/>
              </w:rPr>
            </w:pPr>
            <w:r>
              <w:rPr>
                <w:rFonts w:ascii="Arial" w:hAnsi="Arial"/>
                <w:sz w:val="18"/>
              </w:rPr>
              <w:t>Pie de la imagen: El nuevo sistema box se monta en segundos al presionar la base plegable en los perfiles y fijarla con el brazo de fijación sin necesidad de herramientas.</w:t>
            </w:r>
          </w:p>
        </w:tc>
      </w:tr>
      <w:tr w:rsidR="00325E6C" w14:paraId="10F5018A" w14:textId="77777777" w:rsidTr="006942EF">
        <w:trPr>
          <w:trHeight w:val="624"/>
        </w:trPr>
        <w:tc>
          <w:tcPr>
            <w:tcW w:w="4596" w:type="dxa"/>
            <w:gridSpan w:val="2"/>
          </w:tcPr>
          <w:p w14:paraId="4828E065" w14:textId="572F956D" w:rsidR="00325E6C" w:rsidRPr="00862241" w:rsidRDefault="004852C6" w:rsidP="00862241">
            <w:pPr>
              <w:spacing w:line="360" w:lineRule="auto"/>
              <w:rPr>
                <w:rFonts w:ascii="Arial" w:hAnsi="Arial" w:cs="Arial"/>
                <w:noProof/>
                <w:color w:val="467886" w:themeColor="hyperlink"/>
                <w:u w:val="single"/>
              </w:rPr>
            </w:pPr>
            <w:r>
              <w:rPr>
                <w:rStyle w:val="Enlla"/>
                <w:rFonts w:ascii="Arial" w:hAnsi="Arial"/>
                <w:noProof/>
              </w:rPr>
              <w:drawing>
                <wp:inline distT="0" distB="0" distL="0" distR="0" wp14:anchorId="44D639C3" wp14:editId="64567E22">
                  <wp:extent cx="2160000" cy="1494580"/>
                  <wp:effectExtent l="0" t="0" r="0" b="0"/>
                  <wp:docPr id="13913224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322428" name="Grafik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60000" cy="1494580"/>
                          </a:xfrm>
                          <a:prstGeom prst="rect">
                            <a:avLst/>
                          </a:prstGeom>
                          <a:noFill/>
                          <a:ln>
                            <a:noFill/>
                          </a:ln>
                        </pic:spPr>
                      </pic:pic>
                    </a:graphicData>
                  </a:graphic>
                </wp:inline>
              </w:drawing>
            </w:r>
          </w:p>
        </w:tc>
        <w:tc>
          <w:tcPr>
            <w:tcW w:w="4466" w:type="dxa"/>
          </w:tcPr>
          <w:p w14:paraId="17C13C84" w14:textId="38DAC9D9" w:rsidR="00325E6C" w:rsidRDefault="00325E6C" w:rsidP="00C93873">
            <w:pPr>
              <w:spacing w:line="360" w:lineRule="auto"/>
              <w:rPr>
                <w:rFonts w:ascii="Arial" w:hAnsi="Arial" w:cs="Arial"/>
                <w:sz w:val="18"/>
                <w:szCs w:val="18"/>
              </w:rPr>
            </w:pPr>
            <w:r>
              <w:rPr>
                <w:rFonts w:ascii="Arial" w:hAnsi="Arial"/>
                <w:sz w:val="18"/>
              </w:rPr>
              <w:t>Imagen: Blum_PBX0017</w:t>
            </w:r>
          </w:p>
          <w:p w14:paraId="581A7683" w14:textId="77777777" w:rsidR="00325E6C" w:rsidRDefault="00325E6C" w:rsidP="00C93873">
            <w:pPr>
              <w:spacing w:line="360" w:lineRule="auto"/>
              <w:rPr>
                <w:rFonts w:ascii="Arial" w:hAnsi="Arial" w:cs="Arial"/>
                <w:sz w:val="18"/>
                <w:szCs w:val="18"/>
              </w:rPr>
            </w:pPr>
            <w:r>
              <w:rPr>
                <w:rFonts w:ascii="Arial" w:hAnsi="Arial"/>
                <w:sz w:val="18"/>
              </w:rPr>
              <w:t>Pie de la imagen: PLICOBOX: Un producto innovador e ideal para dormitorios gracias a la base plegable combinada con la tecnología probada de Blum.</w:t>
            </w:r>
          </w:p>
          <w:p w14:paraId="63355B1B" w14:textId="249EF3A7" w:rsidR="00C43171" w:rsidRDefault="00C43171" w:rsidP="00C93873">
            <w:pPr>
              <w:spacing w:line="360" w:lineRule="auto"/>
              <w:rPr>
                <w:rFonts w:ascii="Arial" w:hAnsi="Arial" w:cs="Arial"/>
                <w:sz w:val="18"/>
                <w:szCs w:val="18"/>
              </w:rPr>
            </w:pPr>
          </w:p>
        </w:tc>
      </w:tr>
      <w:tr w:rsidR="00B022C9" w14:paraId="1A7FC920" w14:textId="77777777" w:rsidTr="006942EF">
        <w:trPr>
          <w:trHeight w:val="624"/>
        </w:trPr>
        <w:tc>
          <w:tcPr>
            <w:tcW w:w="4596" w:type="dxa"/>
            <w:gridSpan w:val="2"/>
          </w:tcPr>
          <w:p w14:paraId="4B6D0403" w14:textId="6CDE64B5" w:rsidR="00CC7791" w:rsidRPr="00790586" w:rsidRDefault="004852C6" w:rsidP="00C93873">
            <w:pPr>
              <w:spacing w:line="360" w:lineRule="auto"/>
              <w:rPr>
                <w:rFonts w:ascii="Arial" w:hAnsi="Arial" w:cs="Arial"/>
                <w:noProof/>
                <w:color w:val="467886" w:themeColor="hyperlink"/>
                <w:u w:val="single"/>
              </w:rPr>
            </w:pPr>
            <w:r>
              <w:rPr>
                <w:rStyle w:val="Enlla"/>
                <w:rFonts w:ascii="Arial" w:hAnsi="Arial"/>
                <w:noProof/>
              </w:rPr>
              <w:drawing>
                <wp:inline distT="0" distB="0" distL="0" distR="0" wp14:anchorId="4039F59D" wp14:editId="26B762D0">
                  <wp:extent cx="2160000" cy="1504161"/>
                  <wp:effectExtent l="0" t="0" r="0" b="1270"/>
                  <wp:docPr id="2976890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89083" name="Grafik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160000" cy="1504161"/>
                          </a:xfrm>
                          <a:prstGeom prst="rect">
                            <a:avLst/>
                          </a:prstGeom>
                          <a:noFill/>
                          <a:ln>
                            <a:noFill/>
                          </a:ln>
                        </pic:spPr>
                      </pic:pic>
                    </a:graphicData>
                  </a:graphic>
                </wp:inline>
              </w:drawing>
            </w:r>
          </w:p>
        </w:tc>
        <w:tc>
          <w:tcPr>
            <w:tcW w:w="4466" w:type="dxa"/>
          </w:tcPr>
          <w:p w14:paraId="6AC3BD0E" w14:textId="4A652E62" w:rsidR="001359DC" w:rsidRDefault="001359DC" w:rsidP="001359DC">
            <w:pPr>
              <w:spacing w:line="360" w:lineRule="auto"/>
              <w:rPr>
                <w:rFonts w:ascii="Arial" w:hAnsi="Arial" w:cs="Arial"/>
                <w:sz w:val="18"/>
                <w:szCs w:val="18"/>
              </w:rPr>
            </w:pPr>
            <w:r>
              <w:rPr>
                <w:rFonts w:ascii="Arial" w:hAnsi="Arial"/>
                <w:sz w:val="18"/>
              </w:rPr>
              <w:t>Imagen: Blum_PBX0016</w:t>
            </w:r>
          </w:p>
          <w:p w14:paraId="303FCBF2" w14:textId="7E6A4782" w:rsidR="00B022C9" w:rsidRPr="005B4431" w:rsidRDefault="001359DC" w:rsidP="001359DC">
            <w:pPr>
              <w:spacing w:after="240" w:line="360" w:lineRule="auto"/>
              <w:rPr>
                <w:rStyle w:val="Enlla"/>
                <w:rFonts w:ascii="Arial" w:hAnsi="Arial" w:cs="Arial"/>
                <w:color w:val="000000" w:themeColor="text1"/>
                <w:sz w:val="18"/>
                <w:szCs w:val="18"/>
                <w:u w:val="none"/>
              </w:rPr>
            </w:pPr>
            <w:r>
              <w:rPr>
                <w:rFonts w:ascii="Arial" w:hAnsi="Arial"/>
                <w:sz w:val="18"/>
              </w:rPr>
              <w:t>Pie de la imagen: Diseño minimalista, colores de moda y mucha flexibilidad: PLICOBOX es ideal para muebles estéticos y funcionales para salas de estar.</w:t>
            </w:r>
          </w:p>
        </w:tc>
      </w:tr>
      <w:tr w:rsidR="00862241" w14:paraId="5769851C" w14:textId="77777777" w:rsidTr="006942EF">
        <w:trPr>
          <w:trHeight w:val="624"/>
        </w:trPr>
        <w:tc>
          <w:tcPr>
            <w:tcW w:w="4596" w:type="dxa"/>
            <w:gridSpan w:val="2"/>
          </w:tcPr>
          <w:p w14:paraId="712E2A8F" w14:textId="3C746977" w:rsidR="008F0E47" w:rsidRDefault="00707DC3" w:rsidP="00C93873">
            <w:pPr>
              <w:spacing w:line="360" w:lineRule="auto"/>
              <w:rPr>
                <w:rStyle w:val="Enlla"/>
                <w:rFonts w:ascii="Arial" w:hAnsi="Arial" w:cs="Arial"/>
                <w:noProof/>
              </w:rPr>
            </w:pPr>
            <w:r>
              <w:rPr>
                <w:rStyle w:val="Enlla"/>
                <w:rFonts w:ascii="Arial" w:hAnsi="Arial"/>
                <w:noProof/>
              </w:rPr>
              <w:drawing>
                <wp:inline distT="0" distB="0" distL="0" distR="0" wp14:anchorId="746BD030" wp14:editId="15BC38ED">
                  <wp:extent cx="1440000" cy="2160000"/>
                  <wp:effectExtent l="0" t="0" r="8255" b="0"/>
                  <wp:docPr id="18148661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466" w:type="dxa"/>
          </w:tcPr>
          <w:p w14:paraId="777CC9FB" w14:textId="4199FA1E" w:rsidR="005B4431" w:rsidRDefault="005B4431" w:rsidP="00C93873">
            <w:pPr>
              <w:spacing w:line="360" w:lineRule="auto"/>
              <w:rPr>
                <w:rFonts w:ascii="Arial" w:hAnsi="Arial" w:cs="Arial"/>
                <w:sz w:val="18"/>
                <w:szCs w:val="18"/>
              </w:rPr>
            </w:pPr>
            <w:r>
              <w:rPr>
                <w:rFonts w:ascii="Arial" w:hAnsi="Arial"/>
                <w:sz w:val="18"/>
              </w:rPr>
              <w:t>Imagen: Blum_Philipp_Blum</w:t>
            </w:r>
          </w:p>
          <w:p w14:paraId="13239721" w14:textId="52D760CC" w:rsidR="008F0E47" w:rsidRDefault="00FA466A" w:rsidP="00C93873">
            <w:pPr>
              <w:spacing w:line="360" w:lineRule="auto"/>
              <w:rPr>
                <w:rStyle w:val="Enlla"/>
                <w:rFonts w:ascii="Arial" w:hAnsi="Arial" w:cs="Arial"/>
                <w:noProof/>
              </w:rPr>
            </w:pPr>
            <w:r>
              <w:rPr>
                <w:rFonts w:ascii="Arial" w:hAnsi="Arial"/>
                <w:sz w:val="18"/>
              </w:rPr>
              <w:t>Philipp Blum, gerente y propietario de Blum</w:t>
            </w:r>
          </w:p>
        </w:tc>
      </w:tr>
      <w:tr w:rsidR="006942EF" w14:paraId="68F18826" w14:textId="77777777" w:rsidTr="006942EF">
        <w:trPr>
          <w:trHeight w:val="624"/>
        </w:trPr>
        <w:tc>
          <w:tcPr>
            <w:tcW w:w="4596" w:type="dxa"/>
            <w:gridSpan w:val="2"/>
          </w:tcPr>
          <w:p w14:paraId="638E7CFD" w14:textId="7C6AC292" w:rsidR="006942EF" w:rsidRPr="00D71311" w:rsidRDefault="00707DC3" w:rsidP="006942EF">
            <w:pPr>
              <w:spacing w:line="360" w:lineRule="auto"/>
              <w:rPr>
                <w:rFonts w:ascii="Arial" w:hAnsi="Arial" w:cs="Arial"/>
                <w:noProof/>
                <w:color w:val="467886" w:themeColor="hyperlink"/>
                <w:u w:val="single"/>
              </w:rPr>
            </w:pPr>
            <w:r>
              <w:rPr>
                <w:rStyle w:val="Enlla"/>
                <w:rFonts w:ascii="Arial" w:hAnsi="Arial"/>
                <w:noProof/>
              </w:rPr>
              <w:lastRenderedPageBreak/>
              <w:drawing>
                <wp:inline distT="0" distB="0" distL="0" distR="0" wp14:anchorId="3A8912FB" wp14:editId="3B73C937">
                  <wp:extent cx="1620000" cy="2160000"/>
                  <wp:effectExtent l="0" t="0" r="0" b="0"/>
                  <wp:docPr id="10478425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842555"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620000" cy="2160000"/>
                          </a:xfrm>
                          <a:prstGeom prst="rect">
                            <a:avLst/>
                          </a:prstGeom>
                          <a:noFill/>
                          <a:ln>
                            <a:noFill/>
                          </a:ln>
                        </pic:spPr>
                      </pic:pic>
                    </a:graphicData>
                  </a:graphic>
                </wp:inline>
              </w:drawing>
            </w:r>
          </w:p>
        </w:tc>
        <w:tc>
          <w:tcPr>
            <w:tcW w:w="4466" w:type="dxa"/>
          </w:tcPr>
          <w:p w14:paraId="5CC0AB95" w14:textId="483E51E8" w:rsidR="006942EF" w:rsidRDefault="006942EF" w:rsidP="006942EF">
            <w:pPr>
              <w:spacing w:line="360" w:lineRule="auto"/>
              <w:rPr>
                <w:rFonts w:ascii="Arial" w:hAnsi="Arial" w:cs="Arial"/>
                <w:sz w:val="18"/>
                <w:szCs w:val="18"/>
              </w:rPr>
            </w:pPr>
            <w:r>
              <w:rPr>
                <w:rFonts w:ascii="Arial" w:hAnsi="Arial"/>
                <w:sz w:val="18"/>
              </w:rPr>
              <w:t>Imagen: Blum_Michael_Egger_junior</w:t>
            </w:r>
          </w:p>
          <w:p w14:paraId="6C5DE39A" w14:textId="38A31DE1" w:rsidR="006942EF" w:rsidRDefault="006E6A8D" w:rsidP="006942EF">
            <w:pPr>
              <w:spacing w:line="360" w:lineRule="auto"/>
              <w:rPr>
                <w:rFonts w:ascii="Arial" w:hAnsi="Arial" w:cs="Arial"/>
                <w:sz w:val="18"/>
                <w:szCs w:val="18"/>
              </w:rPr>
            </w:pPr>
            <w:r>
              <w:rPr>
                <w:rFonts w:ascii="Arial" w:hAnsi="Arial"/>
                <w:sz w:val="18"/>
              </w:rPr>
              <w:t>Michael Egger junior, director de ventas y marketing del grupo EGGER</w:t>
            </w:r>
          </w:p>
        </w:tc>
      </w:tr>
      <w:tr w:rsidR="001334FB" w14:paraId="177891AC" w14:textId="77777777" w:rsidTr="00192759">
        <w:tc>
          <w:tcPr>
            <w:tcW w:w="846" w:type="dxa"/>
            <w:vAlign w:val="center"/>
          </w:tcPr>
          <w:p w14:paraId="122B51A0" w14:textId="597932A3" w:rsidR="001334FB" w:rsidRDefault="001334FB" w:rsidP="001334FB">
            <w:pPr>
              <w:spacing w:line="360" w:lineRule="auto"/>
              <w:rPr>
                <w:rStyle w:val="Enlla"/>
                <w:rFonts w:ascii="Arial" w:hAnsi="Arial" w:cs="Arial"/>
                <w:noProof/>
              </w:rPr>
            </w:pPr>
            <w:r>
              <w:rPr>
                <w:noProof/>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gridSpan w:val="2"/>
            <w:vAlign w:val="center"/>
          </w:tcPr>
          <w:p w14:paraId="22E71E0D" w14:textId="689E73AB" w:rsidR="001334FB" w:rsidRDefault="001334FB" w:rsidP="001334FB">
            <w:pPr>
              <w:spacing w:line="360" w:lineRule="auto"/>
              <w:rPr>
                <w:rStyle w:val="Enlla"/>
                <w:rFonts w:ascii="Arial" w:hAnsi="Arial" w:cs="Arial"/>
                <w:noProof/>
              </w:rPr>
            </w:pPr>
            <w:r>
              <w:rPr>
                <w:rStyle w:val="Enlla"/>
                <w:rFonts w:ascii="Arial" w:hAnsi="Arial"/>
              </w:rPr>
              <w:t>www.blum.com/es/es</w:t>
            </w:r>
          </w:p>
        </w:tc>
      </w:tr>
      <w:tr w:rsidR="001334FB" w14:paraId="6F189403" w14:textId="77777777" w:rsidTr="00192759">
        <w:tc>
          <w:tcPr>
            <w:tcW w:w="846" w:type="dxa"/>
            <w:vAlign w:val="center"/>
          </w:tcPr>
          <w:p w14:paraId="3E1DC05E" w14:textId="189174AA" w:rsidR="001334FB" w:rsidRDefault="001334FB" w:rsidP="001334FB">
            <w:pPr>
              <w:spacing w:line="360" w:lineRule="auto"/>
              <w:rPr>
                <w:rStyle w:val="Enlla"/>
                <w:rFonts w:ascii="Arial" w:hAnsi="Arial" w:cs="Arial"/>
                <w:noProof/>
              </w:rPr>
            </w:pPr>
            <w:r>
              <w:rPr>
                <w:noProof/>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gridSpan w:val="2"/>
            <w:vAlign w:val="center"/>
          </w:tcPr>
          <w:p w14:paraId="1669ACD8" w14:textId="2608D1AE" w:rsidR="001334FB" w:rsidRDefault="001334FB" w:rsidP="001334FB">
            <w:pPr>
              <w:spacing w:line="360" w:lineRule="auto"/>
              <w:rPr>
                <w:rStyle w:val="Enlla"/>
                <w:rFonts w:ascii="Arial" w:hAnsi="Arial" w:cs="Arial"/>
                <w:noProof/>
              </w:rPr>
            </w:pPr>
            <w:r>
              <w:rPr>
                <w:rStyle w:val="Enlla"/>
                <w:rFonts w:ascii="Arial" w:hAnsi="Arial"/>
              </w:rPr>
              <w:t>www.youtube.com/user/JuliusBlumGmbH</w:t>
            </w:r>
          </w:p>
        </w:tc>
      </w:tr>
      <w:tr w:rsidR="001334FB" w14:paraId="58D32212" w14:textId="77777777" w:rsidTr="00192759">
        <w:tc>
          <w:tcPr>
            <w:tcW w:w="846" w:type="dxa"/>
            <w:vAlign w:val="center"/>
          </w:tcPr>
          <w:p w14:paraId="4DD555F4" w14:textId="5DD299D4" w:rsidR="001334FB" w:rsidRDefault="001334FB" w:rsidP="001334FB">
            <w:pPr>
              <w:spacing w:line="360" w:lineRule="auto"/>
              <w:rPr>
                <w:rStyle w:val="Enlla"/>
                <w:rFonts w:ascii="Arial" w:hAnsi="Arial" w:cs="Arial"/>
                <w:noProof/>
              </w:rPr>
            </w:pPr>
            <w:r>
              <w:rPr>
                <w:noProof/>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gridSpan w:val="2"/>
            <w:vAlign w:val="center"/>
          </w:tcPr>
          <w:p w14:paraId="0C4F49E9" w14:textId="0C4A8FE7" w:rsidR="001334FB" w:rsidRDefault="001334FB" w:rsidP="001334FB">
            <w:pPr>
              <w:spacing w:line="360" w:lineRule="auto"/>
              <w:rPr>
                <w:rStyle w:val="Enlla"/>
                <w:rFonts w:ascii="Arial" w:hAnsi="Arial" w:cs="Arial"/>
                <w:noProof/>
              </w:rPr>
            </w:pPr>
            <w:r>
              <w:rPr>
                <w:rStyle w:val="Enlla"/>
                <w:rFonts w:ascii="Arial" w:hAnsi="Arial"/>
              </w:rPr>
              <w:t>www.linkedin.com/company/julius-blum-gmbh</w:t>
            </w:r>
          </w:p>
        </w:tc>
      </w:tr>
      <w:tr w:rsidR="0057707E" w14:paraId="20C2F04A" w14:textId="77777777" w:rsidTr="00192759">
        <w:tc>
          <w:tcPr>
            <w:tcW w:w="846" w:type="dxa"/>
            <w:vAlign w:val="center"/>
          </w:tcPr>
          <w:p w14:paraId="7CA75035" w14:textId="596E47E3" w:rsidR="0057707E" w:rsidRDefault="001334FB" w:rsidP="001334FB">
            <w:pPr>
              <w:spacing w:line="360" w:lineRule="auto"/>
              <w:rPr>
                <w:rStyle w:val="Enlla"/>
                <w:rFonts w:ascii="Arial" w:hAnsi="Arial" w:cs="Arial"/>
                <w:noProof/>
              </w:rPr>
            </w:pPr>
            <w:r>
              <w:rPr>
                <w:noProof/>
                <w:bdr w:val="single" w:sz="4" w:space="0" w:color="auto"/>
              </w:rPr>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gridSpan w:val="2"/>
            <w:vAlign w:val="center"/>
          </w:tcPr>
          <w:p w14:paraId="39BCF2FF" w14:textId="70A03453" w:rsidR="0057707E" w:rsidRDefault="001334FB" w:rsidP="001334FB">
            <w:pPr>
              <w:spacing w:line="360" w:lineRule="auto"/>
              <w:rPr>
                <w:rStyle w:val="Enlla"/>
                <w:rFonts w:ascii="Arial" w:hAnsi="Arial" w:cs="Arial"/>
                <w:noProof/>
              </w:rPr>
            </w:pPr>
            <w:r>
              <w:rPr>
                <w:rStyle w:val="Enlla"/>
                <w:rFonts w:ascii="Arial" w:hAnsi="Arial"/>
              </w:rPr>
              <w:t>www.instagram.com/blum_group</w:t>
            </w:r>
          </w:p>
        </w:tc>
      </w:tr>
      <w:tr w:rsidR="00F1617B" w14:paraId="37AED47C" w14:textId="77777777" w:rsidTr="00192759">
        <w:tc>
          <w:tcPr>
            <w:tcW w:w="9062" w:type="dxa"/>
            <w:gridSpan w:val="3"/>
            <w:vAlign w:val="center"/>
          </w:tcPr>
          <w:p w14:paraId="7CA57360" w14:textId="77777777" w:rsidR="00707DC3" w:rsidRDefault="00707DC3" w:rsidP="001334FB">
            <w:pPr>
              <w:spacing w:line="360" w:lineRule="auto"/>
              <w:rPr>
                <w:rFonts w:ascii="Arial" w:hAnsi="Arial" w:cs="Arial"/>
                <w:b/>
                <w:bCs/>
              </w:rPr>
            </w:pPr>
          </w:p>
          <w:p w14:paraId="2F750789" w14:textId="45DE4FBA" w:rsidR="00F1617B" w:rsidRDefault="00F1617B" w:rsidP="001334FB">
            <w:pPr>
              <w:spacing w:line="360" w:lineRule="auto"/>
              <w:rPr>
                <w:rStyle w:val="Enlla"/>
                <w:rFonts w:ascii="Arial" w:hAnsi="Arial" w:cs="Arial"/>
                <w:noProof/>
              </w:rPr>
            </w:pPr>
            <w:r>
              <w:rPr>
                <w:rFonts w:ascii="Arial" w:hAnsi="Arial"/>
                <w:b/>
              </w:rPr>
              <w:t>Su contacto para consultas:</w:t>
            </w:r>
            <w:r>
              <w:br/>
            </w:r>
            <w:r>
              <w:rPr>
                <w:rFonts w:ascii="Arial" w:hAnsi="Arial"/>
              </w:rPr>
              <w:t xml:space="preserve">Samuel Duerr: T +43 5578 705-8106, C </w:t>
            </w:r>
            <w:hyperlink r:id="rId22">
              <w:r>
                <w:rPr>
                  <w:rStyle w:val="Enlla"/>
                  <w:rFonts w:ascii="Arial" w:hAnsi="Arial"/>
                </w:rPr>
                <w:t>presseinfo@blum.com</w:t>
              </w:r>
            </w:hyperlink>
          </w:p>
        </w:tc>
      </w:tr>
      <w:tr w:rsidR="00F1617B" w:rsidRPr="00A46491" w14:paraId="4408D95B" w14:textId="77777777" w:rsidTr="00192759">
        <w:tc>
          <w:tcPr>
            <w:tcW w:w="9062" w:type="dxa"/>
            <w:gridSpan w:val="3"/>
            <w:vAlign w:val="center"/>
          </w:tcPr>
          <w:p w14:paraId="12AE4E91" w14:textId="5574C01F" w:rsidR="00F1617B" w:rsidRPr="00A46491" w:rsidRDefault="00F1617B" w:rsidP="001334FB">
            <w:pPr>
              <w:spacing w:line="360" w:lineRule="auto"/>
              <w:rPr>
                <w:rStyle w:val="Enlla"/>
                <w:rFonts w:ascii="Arial" w:hAnsi="Arial" w:cs="Arial"/>
                <w:noProof/>
                <w:lang w:val="en-US"/>
                <w:rPrChange w:id="10" w:author="Maria Domingo" w:date="2025-05-06T16:53:00Z" w16du:dateUtc="2025-05-06T14:53:00Z">
                  <w:rPr>
                    <w:rStyle w:val="Enlla"/>
                    <w:rFonts w:ascii="Arial" w:hAnsi="Arial" w:cs="Arial"/>
                    <w:noProof/>
                  </w:rPr>
                </w:rPrChange>
              </w:rPr>
            </w:pPr>
            <w:r w:rsidRPr="00A46491">
              <w:rPr>
                <w:rFonts w:ascii="Arial" w:hAnsi="Arial"/>
                <w:lang w:val="en-US"/>
                <w:rPrChange w:id="11" w:author="Maria Domingo" w:date="2025-05-06T16:53:00Z" w16du:dateUtc="2025-05-06T14:53:00Z">
                  <w:rPr>
                    <w:rFonts w:ascii="Arial" w:hAnsi="Arial"/>
                  </w:rPr>
                </w:rPrChange>
              </w:rPr>
              <w:t>Julius Blum GmbH</w:t>
            </w:r>
            <w:r w:rsidRPr="00A46491">
              <w:rPr>
                <w:rFonts w:ascii="Arial" w:hAnsi="Arial"/>
                <w:lang w:val="en-US"/>
                <w:rPrChange w:id="12" w:author="Maria Domingo" w:date="2025-05-06T16:53:00Z" w16du:dateUtc="2025-05-06T14:53:00Z">
                  <w:rPr>
                    <w:rFonts w:ascii="Arial" w:hAnsi="Arial"/>
                  </w:rPr>
                </w:rPrChange>
              </w:rPr>
              <w:br/>
              <w:t>Industriestr. 1</w:t>
            </w:r>
            <w:r w:rsidRPr="00A46491">
              <w:rPr>
                <w:rFonts w:ascii="Arial" w:hAnsi="Arial"/>
                <w:lang w:val="en-US"/>
                <w:rPrChange w:id="13" w:author="Maria Domingo" w:date="2025-05-06T16:53:00Z" w16du:dateUtc="2025-05-06T14:53:00Z">
                  <w:rPr>
                    <w:rFonts w:ascii="Arial" w:hAnsi="Arial"/>
                  </w:rPr>
                </w:rPrChange>
              </w:rPr>
              <w:br/>
              <w:t>6973 Höchst/Austria</w:t>
            </w:r>
          </w:p>
        </w:tc>
      </w:tr>
      <w:tr w:rsidR="0057707E" w14:paraId="291931BF" w14:textId="77777777" w:rsidTr="00192759">
        <w:tc>
          <w:tcPr>
            <w:tcW w:w="9062" w:type="dxa"/>
            <w:gridSpan w:val="3"/>
            <w:vAlign w:val="center"/>
          </w:tcPr>
          <w:p w14:paraId="695C73FF" w14:textId="77777777" w:rsidR="000345C7" w:rsidRPr="00A46491" w:rsidRDefault="000345C7" w:rsidP="001334FB">
            <w:pPr>
              <w:spacing w:line="360" w:lineRule="auto"/>
              <w:rPr>
                <w:rFonts w:ascii="Arial" w:hAnsi="Arial" w:cs="Arial"/>
                <w:b/>
                <w:bCs/>
                <w:lang w:val="en-US"/>
                <w:rPrChange w:id="14" w:author="Maria Domingo" w:date="2025-05-06T16:53:00Z" w16du:dateUtc="2025-05-06T14:53:00Z">
                  <w:rPr>
                    <w:rFonts w:ascii="Arial" w:hAnsi="Arial" w:cs="Arial"/>
                    <w:b/>
                    <w:bCs/>
                  </w:rPr>
                </w:rPrChange>
              </w:rPr>
            </w:pPr>
          </w:p>
          <w:p w14:paraId="3D77698E" w14:textId="7677B4B5" w:rsidR="0057707E" w:rsidRDefault="0057707E" w:rsidP="001334FB">
            <w:pPr>
              <w:spacing w:line="360" w:lineRule="auto"/>
              <w:rPr>
                <w:rStyle w:val="Enlla"/>
                <w:rFonts w:ascii="Arial" w:hAnsi="Arial" w:cs="Arial"/>
                <w:noProof/>
              </w:rPr>
            </w:pPr>
            <w:r>
              <w:rPr>
                <w:rFonts w:ascii="Arial" w:hAnsi="Arial"/>
                <w:b/>
              </w:rPr>
              <w:t>Imágenes:</w:t>
            </w:r>
            <w:r>
              <w:rPr>
                <w:rFonts w:ascii="Arial" w:hAnsi="Arial"/>
              </w:rPr>
              <w:t xml:space="preserve"> Libres para su publicación, por favor, cite la fuente</w:t>
            </w:r>
          </w:p>
        </w:tc>
      </w:tr>
    </w:tbl>
    <w:p w14:paraId="524F91A4" w14:textId="77777777" w:rsidR="0057707E" w:rsidRDefault="0057707E" w:rsidP="00C93873">
      <w:pPr>
        <w:spacing w:line="360" w:lineRule="auto"/>
        <w:rPr>
          <w:rStyle w:val="Enlla"/>
          <w:rFonts w:ascii="Arial" w:hAnsi="Arial" w:cs="Arial"/>
          <w:noProof/>
          <w:sz w:val="20"/>
          <w:szCs w:val="20"/>
          <w:lang w:eastAsia="de-AT"/>
        </w:rPr>
      </w:pPr>
    </w:p>
    <w:tbl>
      <w:tblPr>
        <w:tblStyle w:val="Taulaambquadrcula"/>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15" w:name="_Hlk179778337"/>
            <w:r>
              <w:rPr>
                <w:rStyle w:val="normaltextrun"/>
                <w:rFonts w:ascii="Arial" w:hAnsi="Arial"/>
                <w:b/>
              </w:rPr>
              <w:t>JULIUS BLUM GMBH</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Fabricación y venta de herrajes para muebles:</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rPr>
              <w:t>Puertas abatibles, bisagras, sistemas de extracción y pocket</w:t>
            </w:r>
            <w:r>
              <w:rPr>
                <w:rStyle w:val="normaltextrun"/>
                <w:rFonts w:ascii="Arial" w:hAnsi="Arial"/>
                <w:b/>
              </w:rPr>
              <w:t xml:space="preserve"> </w:t>
            </w:r>
            <w:r>
              <w:rPr>
                <w:rStyle w:val="normaltextrun"/>
                <w:rFonts w:ascii="Arial" w:hAnsi="Arial"/>
              </w:rPr>
              <w:t>y tecnologías de movimiento,</w:t>
            </w:r>
            <w:r>
              <w:rPr>
                <w:rFonts w:ascii="Arial" w:hAnsi="Arial"/>
              </w:rPr>
              <w:br/>
            </w:r>
            <w:r>
              <w:rPr>
                <w:rStyle w:val="normaltextrun"/>
                <w:rFonts w:ascii="Arial" w:hAnsi="Arial"/>
              </w:rPr>
              <w:t>complementados con ayudas de montaje y servicios digitales</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 xml:space="preserve">Centros de producción: </w:t>
            </w:r>
            <w:r>
              <w:rPr>
                <w:rStyle w:val="normaltextrun"/>
                <w:rFonts w:ascii="Arial" w:hAnsi="Arial"/>
              </w:rPr>
              <w:t>8 plantas en Vorarlberg</w:t>
            </w:r>
            <w:r>
              <w:rPr>
                <w:rStyle w:val="normaltextrun"/>
                <w:rFonts w:ascii="Arial" w:hAnsi="Arial"/>
                <w:b/>
              </w:rPr>
              <w:t xml:space="preserve">, </w:t>
            </w:r>
            <w:r>
              <w:rPr>
                <w:rStyle w:val="normaltextrun"/>
                <w:rFonts w:ascii="Arial" w:hAnsi="Arial"/>
              </w:rPr>
              <w:t>y otras en EE. UU., Brasil, Polonia y China</w:t>
            </w:r>
          </w:p>
          <w:p w14:paraId="37CAD0D2" w14:textId="52AB4029" w:rsidR="00083852" w:rsidRPr="00E07CAA" w:rsidRDefault="00083852">
            <w:pPr>
              <w:pStyle w:val="paragraph"/>
              <w:spacing w:before="0" w:beforeAutospacing="0" w:after="0" w:afterAutospacing="0" w:line="360" w:lineRule="auto"/>
              <w:rPr>
                <w:rStyle w:val="normaltextrun"/>
                <w:rFonts w:ascii="Arial" w:hAnsi="Arial" w:cs="Arial"/>
              </w:rPr>
            </w:pPr>
            <w:r>
              <w:rPr>
                <w:rStyle w:val="normaltextrun"/>
                <w:rFonts w:ascii="Arial" w:hAnsi="Arial"/>
                <w:b/>
              </w:rPr>
              <w:t>Personal:</w:t>
            </w:r>
            <w:r>
              <w:rPr>
                <w:rStyle w:val="normaltextrun"/>
                <w:rFonts w:ascii="Arial" w:hAnsi="Arial"/>
              </w:rPr>
              <w:t xml:space="preserve"> 9300 personas a nivel mundial, 6600 en Vorarlberg</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Volumen de ventas en el año fiscal 2023/2024:</w:t>
            </w:r>
            <w:r>
              <w:rPr>
                <w:rStyle w:val="normaltextrun"/>
                <w:rFonts w:ascii="Arial" w:hAnsi="Arial"/>
              </w:rPr>
              <w:t xml:space="preserve"> 2297,16 millones de euros</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Ventas en el extranjero:</w:t>
            </w:r>
            <w:r>
              <w:rPr>
                <w:rStyle w:val="normaltextrun"/>
                <w:rFonts w:ascii="Arial" w:hAnsi="Arial"/>
              </w:rPr>
              <w:t xml:space="preserve"> 98 %</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rPr>
            </w:pPr>
            <w:r>
              <w:rPr>
                <w:rStyle w:val="normaltextrun"/>
                <w:rFonts w:ascii="Arial" w:hAnsi="Arial"/>
                <w:b/>
              </w:rPr>
              <w:t>Filiales o representaciones:</w:t>
            </w:r>
            <w:r>
              <w:rPr>
                <w:rStyle w:val="normaltextrun"/>
                <w:rFonts w:ascii="Arial" w:hAnsi="Arial"/>
              </w:rPr>
              <w:t xml:space="preserve"> 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rFonts w:ascii="Arial" w:hAnsi="Arial"/>
                <w:b/>
              </w:rPr>
              <w:t>Mercados abastecidos a nivel mundial:</w:t>
            </w:r>
            <w:r>
              <w:rPr>
                <w:rStyle w:val="normaltextrun"/>
                <w:rFonts w:ascii="Arial" w:hAnsi="Arial"/>
              </w:rPr>
              <w:t xml:space="preserve"> más de 120</w:t>
            </w:r>
          </w:p>
          <w:p w14:paraId="77B53E50" w14:textId="77777777" w:rsidR="00083852" w:rsidRPr="00E12FAE" w:rsidRDefault="00083852">
            <w:pPr>
              <w:spacing w:beforeAutospacing="1" w:afterAutospacing="1" w:line="360" w:lineRule="auto"/>
              <w:textAlignment w:val="baseline"/>
              <w:rPr>
                <w:rStyle w:val="normaltextrun"/>
                <w:rFonts w:ascii="Arial" w:eastAsia="Arial" w:hAnsi="Arial" w:cs="Arial"/>
                <w:i/>
                <w:iCs/>
                <w:color w:val="000000" w:themeColor="text1"/>
              </w:rPr>
            </w:pPr>
            <w:r>
              <w:rPr>
                <w:rStyle w:val="normaltextrun"/>
                <w:rFonts w:ascii="Arial" w:hAnsi="Arial"/>
                <w:i/>
                <w:color w:val="000000" w:themeColor="text1"/>
              </w:rPr>
              <w:t>Última actualización: 1 de julio de 2024</w:t>
            </w:r>
          </w:p>
        </w:tc>
      </w:tr>
      <w:bookmarkEnd w:id="15"/>
    </w:tbl>
    <w:p w14:paraId="2411F367" w14:textId="77777777" w:rsidR="00783BE6" w:rsidRPr="00C93873" w:rsidRDefault="00783BE6">
      <w:pPr>
        <w:rPr>
          <w:rFonts w:ascii="Arial" w:hAnsi="Arial" w:cs="Arial"/>
          <w:sz w:val="20"/>
          <w:szCs w:val="20"/>
        </w:rPr>
      </w:pPr>
    </w:p>
    <w:sectPr w:rsidR="00783BE6" w:rsidRPr="00C93873" w:rsidSect="00693B19">
      <w:headerReference w:type="default"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5741B" w14:textId="77777777" w:rsidR="004A68E6" w:rsidRDefault="004A68E6" w:rsidP="00181C52">
      <w:pPr>
        <w:spacing w:after="0" w:line="240" w:lineRule="auto"/>
      </w:pPr>
      <w:r>
        <w:separator/>
      </w:r>
    </w:p>
  </w:endnote>
  <w:endnote w:type="continuationSeparator" w:id="0">
    <w:p w14:paraId="4AC9A0D2" w14:textId="77777777" w:rsidR="004A68E6" w:rsidRDefault="004A68E6" w:rsidP="00181C52">
      <w:pPr>
        <w:spacing w:after="0" w:line="240" w:lineRule="auto"/>
      </w:pPr>
      <w:r>
        <w:continuationSeparator/>
      </w:r>
    </w:p>
  </w:endnote>
  <w:endnote w:type="continuationNotice" w:id="1">
    <w:p w14:paraId="03A63811" w14:textId="77777777" w:rsidR="004A68E6" w:rsidRDefault="004A68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Capalera"/>
            <w:ind w:left="-115"/>
          </w:pPr>
        </w:p>
      </w:tc>
      <w:tc>
        <w:tcPr>
          <w:tcW w:w="3020" w:type="dxa"/>
        </w:tcPr>
        <w:p w14:paraId="311952FD" w14:textId="2EC1E1CC" w:rsidR="6AB7E440" w:rsidRDefault="6AB7E440" w:rsidP="6AB7E440">
          <w:pPr>
            <w:pStyle w:val="Capalera"/>
            <w:jc w:val="center"/>
          </w:pPr>
        </w:p>
      </w:tc>
      <w:tc>
        <w:tcPr>
          <w:tcW w:w="3020" w:type="dxa"/>
        </w:tcPr>
        <w:p w14:paraId="763F5F56" w14:textId="0F2E4216" w:rsidR="6AB7E440" w:rsidRDefault="6AB7E440" w:rsidP="6AB7E440">
          <w:pPr>
            <w:pStyle w:val="Capalera"/>
            <w:ind w:right="-115"/>
            <w:jc w:val="right"/>
          </w:pPr>
        </w:p>
      </w:tc>
    </w:tr>
  </w:tbl>
  <w:p w14:paraId="41D65865" w14:textId="6E434FA6" w:rsidR="6AB7E440" w:rsidRDefault="6AB7E440" w:rsidP="6AB7E440">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025E7253" w14:textId="77777777" w:rsidTr="6AB7E440">
      <w:trPr>
        <w:trHeight w:val="300"/>
      </w:trPr>
      <w:tc>
        <w:tcPr>
          <w:tcW w:w="3020" w:type="dxa"/>
        </w:tcPr>
        <w:p w14:paraId="5A23BB3B" w14:textId="1D37408B" w:rsidR="6AB7E440" w:rsidRDefault="6AB7E440" w:rsidP="6AB7E440">
          <w:pPr>
            <w:pStyle w:val="Capalera"/>
            <w:ind w:left="-115"/>
          </w:pPr>
        </w:p>
      </w:tc>
      <w:tc>
        <w:tcPr>
          <w:tcW w:w="3020" w:type="dxa"/>
        </w:tcPr>
        <w:p w14:paraId="16F02E3E" w14:textId="48992F95" w:rsidR="6AB7E440" w:rsidRDefault="6AB7E440" w:rsidP="6AB7E440">
          <w:pPr>
            <w:pStyle w:val="Capalera"/>
            <w:jc w:val="center"/>
          </w:pPr>
        </w:p>
      </w:tc>
      <w:tc>
        <w:tcPr>
          <w:tcW w:w="3020" w:type="dxa"/>
        </w:tcPr>
        <w:p w14:paraId="6A749902" w14:textId="1B47B7A7" w:rsidR="6AB7E440" w:rsidRDefault="6AB7E440" w:rsidP="6AB7E440">
          <w:pPr>
            <w:pStyle w:val="Capalera"/>
            <w:ind w:right="-115"/>
            <w:jc w:val="right"/>
          </w:pPr>
        </w:p>
      </w:tc>
    </w:tr>
  </w:tbl>
  <w:p w14:paraId="0FA07A6A" w14:textId="35DB8035" w:rsidR="6AB7E440" w:rsidRDefault="6AB7E440" w:rsidP="6AB7E440">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7655D" w14:textId="77777777" w:rsidR="004A68E6" w:rsidRDefault="004A68E6" w:rsidP="00181C52">
      <w:pPr>
        <w:spacing w:after="0" w:line="240" w:lineRule="auto"/>
      </w:pPr>
      <w:r>
        <w:separator/>
      </w:r>
    </w:p>
  </w:footnote>
  <w:footnote w:type="continuationSeparator" w:id="0">
    <w:p w14:paraId="243290B2" w14:textId="77777777" w:rsidR="004A68E6" w:rsidRDefault="004A68E6" w:rsidP="00181C52">
      <w:pPr>
        <w:spacing w:after="0" w:line="240" w:lineRule="auto"/>
      </w:pPr>
      <w:r>
        <w:continuationSeparator/>
      </w:r>
    </w:p>
  </w:footnote>
  <w:footnote w:type="continuationNotice" w:id="1">
    <w:p w14:paraId="057FCEC1" w14:textId="77777777" w:rsidR="004A68E6" w:rsidRDefault="004A68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Textsenseformat"/>
      <w:spacing w:line="360" w:lineRule="auto"/>
      <w:jc w:val="right"/>
      <w:rPr>
        <w:rFonts w:ascii="Verdana" w:eastAsia="MS Mincho" w:hAnsi="Verdana" w:cs="Arial"/>
      </w:rPr>
    </w:pPr>
    <w:r>
      <w:rPr>
        <w:noProof/>
      </w:rP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Textsenseformat"/>
      <w:spacing w:line="360" w:lineRule="auto"/>
      <w:jc w:val="right"/>
      <w:rPr>
        <w:rFonts w:ascii="Arial" w:eastAsia="MS Mincho" w:hAnsi="Arial" w:cs="Arial"/>
        <w:color w:val="000000"/>
      </w:rPr>
    </w:pPr>
    <w:r>
      <w:rPr>
        <w:noProof/>
      </w:rP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Textsenseformat"/>
      <w:spacing w:line="360" w:lineRule="auto"/>
      <w:rPr>
        <w:rFonts w:ascii="Arial" w:eastAsia="MS Mincho" w:hAnsi="Arial" w:cs="Arial"/>
        <w:color w:val="000000"/>
      </w:rPr>
    </w:pPr>
    <w:r>
      <w:rPr>
        <w:rFonts w:ascii="Arial" w:hAnsi="Arial"/>
        <w:color w:val="000000"/>
      </w:rPr>
      <w:t>JULIUS BLUM GmbH, SERVICIO DE PRENSA</w:t>
    </w:r>
  </w:p>
  <w:p w14:paraId="52BB66D9" w14:textId="66400014" w:rsidR="00693B19" w:rsidRDefault="00693B19" w:rsidP="00693B19">
    <w:pPr>
      <w:pStyle w:val="Textsenseformat"/>
      <w:spacing w:line="360" w:lineRule="auto"/>
      <w:rPr>
        <w:rFonts w:ascii="Arial" w:eastAsia="MS Mincho" w:hAnsi="Arial" w:cs="Arial"/>
        <w:color w:val="000000"/>
      </w:rPr>
    </w:pPr>
  </w:p>
  <w:p w14:paraId="34BE17AC" w14:textId="3BC8AABD" w:rsidR="00C22DC2" w:rsidRDefault="00A82FA0" w:rsidP="00C22DC2">
    <w:pPr>
      <w:numPr>
        <w:ilvl w:val="0"/>
        <w:numId w:val="4"/>
      </w:numPr>
      <w:spacing w:after="0" w:line="360" w:lineRule="auto"/>
      <w:ind w:right="27"/>
      <w:rPr>
        <w:rFonts w:ascii="Arial" w:hAnsi="Arial" w:cs="Arial"/>
        <w:color w:val="808080"/>
        <w:sz w:val="20"/>
        <w:szCs w:val="20"/>
      </w:rPr>
    </w:pPr>
    <w:r>
      <w:rPr>
        <w:rFonts w:ascii="Arial" w:hAnsi="Arial"/>
        <w:color w:val="808080"/>
        <w:sz w:val="20"/>
      </w:rPr>
      <w:t>Nuevo sistema box para hogar de Blum</w:t>
    </w:r>
  </w:p>
  <w:p w14:paraId="3FED980E" w14:textId="1FD655DE" w:rsidR="008F454D" w:rsidRPr="008F454D" w:rsidRDefault="2699FE3F" w:rsidP="008F454D">
    <w:pPr>
      <w:numPr>
        <w:ilvl w:val="0"/>
        <w:numId w:val="4"/>
      </w:numPr>
      <w:spacing w:after="0" w:line="360" w:lineRule="auto"/>
      <w:ind w:right="27"/>
      <w:rPr>
        <w:rFonts w:ascii="Arial" w:hAnsi="Arial" w:cs="Arial"/>
        <w:color w:val="808080"/>
        <w:sz w:val="20"/>
        <w:szCs w:val="20"/>
      </w:rPr>
    </w:pPr>
    <w:r>
      <w:rPr>
        <w:rFonts w:ascii="Arial" w:hAnsi="Arial"/>
        <w:color w:val="808080" w:themeColor="background1" w:themeShade="80"/>
        <w:sz w:val="20"/>
      </w:rPr>
      <w:t>Innovadora base de madera plegable en cooperación con EGGER</w:t>
    </w:r>
  </w:p>
  <w:p w14:paraId="4A1B807F" w14:textId="2093424C" w:rsidR="6AB7E440" w:rsidRPr="00AE2166" w:rsidRDefault="003F72C0" w:rsidP="00AE2166">
    <w:pPr>
      <w:numPr>
        <w:ilvl w:val="0"/>
        <w:numId w:val="4"/>
      </w:numPr>
      <w:spacing w:after="0" w:line="360" w:lineRule="auto"/>
      <w:ind w:right="27"/>
      <w:rPr>
        <w:rFonts w:ascii="Arial" w:hAnsi="Arial" w:cs="Arial"/>
        <w:color w:val="808080" w:themeColor="background1" w:themeShade="80"/>
        <w:sz w:val="20"/>
        <w:szCs w:val="20"/>
      </w:rPr>
    </w:pPr>
    <w:r>
      <w:rPr>
        <w:rFonts w:ascii="Arial" w:hAnsi="Arial"/>
        <w:color w:val="808080" w:themeColor="background1" w:themeShade="80"/>
        <w:sz w:val="20"/>
      </w:rPr>
      <w:t>Tecnología superior, diseño moderno en tres colores de moda</w:t>
    </w:r>
  </w:p>
  <w:p w14:paraId="186540A9" w14:textId="5A32EEB7" w:rsidR="00693B19" w:rsidRPr="0092594E" w:rsidRDefault="2699FE3F" w:rsidP="0092594E">
    <w:pPr>
      <w:numPr>
        <w:ilvl w:val="0"/>
        <w:numId w:val="4"/>
      </w:numPr>
      <w:spacing w:after="0" w:line="360" w:lineRule="auto"/>
      <w:ind w:right="27"/>
      <w:rPr>
        <w:rFonts w:ascii="Arial" w:eastAsia="MS Mincho" w:hAnsi="Arial" w:cs="Arial"/>
        <w:color w:val="000000"/>
        <w:sz w:val="18"/>
        <w:szCs w:val="18"/>
      </w:rPr>
    </w:pPr>
    <w:r>
      <w:rPr>
        <w:rFonts w:ascii="Arial" w:hAnsi="Arial"/>
        <w:color w:val="808080" w:themeColor="background1" w:themeShade="80"/>
        <w:sz w:val="20"/>
      </w:rPr>
      <w:t>Montaje simple, embalaje «flat pack» para ahorrar espacio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Domingo">
    <w15:presenceInfo w15:providerId="AD" w15:userId="S::m.domingo@tecnomak.es::a234f080-f3d6-43a8-bb60-78fccc9858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353C"/>
    <w:rsid w:val="00004962"/>
    <w:rsid w:val="000068F9"/>
    <w:rsid w:val="0000779A"/>
    <w:rsid w:val="000123D7"/>
    <w:rsid w:val="0001381E"/>
    <w:rsid w:val="00017812"/>
    <w:rsid w:val="00017F1E"/>
    <w:rsid w:val="000207C2"/>
    <w:rsid w:val="00020823"/>
    <w:rsid w:val="000277F4"/>
    <w:rsid w:val="00027EF5"/>
    <w:rsid w:val="00030331"/>
    <w:rsid w:val="00030EC5"/>
    <w:rsid w:val="000345C7"/>
    <w:rsid w:val="00036775"/>
    <w:rsid w:val="00040CFD"/>
    <w:rsid w:val="0004518C"/>
    <w:rsid w:val="0004598D"/>
    <w:rsid w:val="00045E58"/>
    <w:rsid w:val="000478F2"/>
    <w:rsid w:val="00047C5C"/>
    <w:rsid w:val="000502D2"/>
    <w:rsid w:val="00050A9F"/>
    <w:rsid w:val="00053305"/>
    <w:rsid w:val="000571FF"/>
    <w:rsid w:val="0006087D"/>
    <w:rsid w:val="00065110"/>
    <w:rsid w:val="000679AF"/>
    <w:rsid w:val="00067A41"/>
    <w:rsid w:val="00067ABD"/>
    <w:rsid w:val="00072922"/>
    <w:rsid w:val="00072D79"/>
    <w:rsid w:val="0007644D"/>
    <w:rsid w:val="0007764E"/>
    <w:rsid w:val="00080F39"/>
    <w:rsid w:val="00081359"/>
    <w:rsid w:val="0008154C"/>
    <w:rsid w:val="00082AF6"/>
    <w:rsid w:val="000832CD"/>
    <w:rsid w:val="00083586"/>
    <w:rsid w:val="00083852"/>
    <w:rsid w:val="00083C6C"/>
    <w:rsid w:val="00083DAF"/>
    <w:rsid w:val="000917BC"/>
    <w:rsid w:val="000937B0"/>
    <w:rsid w:val="00095428"/>
    <w:rsid w:val="00096621"/>
    <w:rsid w:val="000A3FEC"/>
    <w:rsid w:val="000A6580"/>
    <w:rsid w:val="000B26FD"/>
    <w:rsid w:val="000B4F1C"/>
    <w:rsid w:val="000B7995"/>
    <w:rsid w:val="000B7AF1"/>
    <w:rsid w:val="000C0904"/>
    <w:rsid w:val="000C3505"/>
    <w:rsid w:val="000C4D99"/>
    <w:rsid w:val="000C6A4F"/>
    <w:rsid w:val="000C7B78"/>
    <w:rsid w:val="000D087A"/>
    <w:rsid w:val="000D1D1B"/>
    <w:rsid w:val="000D277F"/>
    <w:rsid w:val="000D466D"/>
    <w:rsid w:val="000D606D"/>
    <w:rsid w:val="000E2814"/>
    <w:rsid w:val="000E75B4"/>
    <w:rsid w:val="000F4120"/>
    <w:rsid w:val="00101E26"/>
    <w:rsid w:val="00104F57"/>
    <w:rsid w:val="00107427"/>
    <w:rsid w:val="00107782"/>
    <w:rsid w:val="00107B2B"/>
    <w:rsid w:val="00113FF0"/>
    <w:rsid w:val="001141C8"/>
    <w:rsid w:val="00120E74"/>
    <w:rsid w:val="00120FE7"/>
    <w:rsid w:val="00122010"/>
    <w:rsid w:val="001230E1"/>
    <w:rsid w:val="00131A54"/>
    <w:rsid w:val="001334FB"/>
    <w:rsid w:val="001359DC"/>
    <w:rsid w:val="001366FB"/>
    <w:rsid w:val="0014060E"/>
    <w:rsid w:val="00141324"/>
    <w:rsid w:val="001469F1"/>
    <w:rsid w:val="001525A2"/>
    <w:rsid w:val="001530A5"/>
    <w:rsid w:val="00153356"/>
    <w:rsid w:val="001533C7"/>
    <w:rsid w:val="00160667"/>
    <w:rsid w:val="00174FC3"/>
    <w:rsid w:val="001761B8"/>
    <w:rsid w:val="00176485"/>
    <w:rsid w:val="001816C8"/>
    <w:rsid w:val="00181C52"/>
    <w:rsid w:val="00190B3C"/>
    <w:rsid w:val="00190D1B"/>
    <w:rsid w:val="00192759"/>
    <w:rsid w:val="00192A01"/>
    <w:rsid w:val="001A231D"/>
    <w:rsid w:val="001A4943"/>
    <w:rsid w:val="001A5C78"/>
    <w:rsid w:val="001B1299"/>
    <w:rsid w:val="001B7E15"/>
    <w:rsid w:val="001C2DEC"/>
    <w:rsid w:val="001C3132"/>
    <w:rsid w:val="001C5B3B"/>
    <w:rsid w:val="001C5C12"/>
    <w:rsid w:val="001C7879"/>
    <w:rsid w:val="001D1F34"/>
    <w:rsid w:val="001D3E25"/>
    <w:rsid w:val="001D5E19"/>
    <w:rsid w:val="001E27DE"/>
    <w:rsid w:val="001E27F1"/>
    <w:rsid w:val="001E2ADD"/>
    <w:rsid w:val="001E77F2"/>
    <w:rsid w:val="001F103D"/>
    <w:rsid w:val="001F1AD7"/>
    <w:rsid w:val="001F3815"/>
    <w:rsid w:val="001F60B9"/>
    <w:rsid w:val="001F680A"/>
    <w:rsid w:val="001F6A35"/>
    <w:rsid w:val="00200089"/>
    <w:rsid w:val="00201012"/>
    <w:rsid w:val="002026DB"/>
    <w:rsid w:val="002043EB"/>
    <w:rsid w:val="00204870"/>
    <w:rsid w:val="00205EFA"/>
    <w:rsid w:val="0020793F"/>
    <w:rsid w:val="00210BA6"/>
    <w:rsid w:val="002118E5"/>
    <w:rsid w:val="00216D43"/>
    <w:rsid w:val="00221D2D"/>
    <w:rsid w:val="002233F1"/>
    <w:rsid w:val="002236F1"/>
    <w:rsid w:val="002242F0"/>
    <w:rsid w:val="00231401"/>
    <w:rsid w:val="00231909"/>
    <w:rsid w:val="00231EA2"/>
    <w:rsid w:val="00232A41"/>
    <w:rsid w:val="00233187"/>
    <w:rsid w:val="00233830"/>
    <w:rsid w:val="00233EB9"/>
    <w:rsid w:val="00236CCA"/>
    <w:rsid w:val="00236EA5"/>
    <w:rsid w:val="00237993"/>
    <w:rsid w:val="00241849"/>
    <w:rsid w:val="002425FF"/>
    <w:rsid w:val="00242EFD"/>
    <w:rsid w:val="0024344C"/>
    <w:rsid w:val="0024771B"/>
    <w:rsid w:val="002478F7"/>
    <w:rsid w:val="00247ECA"/>
    <w:rsid w:val="00251BCF"/>
    <w:rsid w:val="002529A2"/>
    <w:rsid w:val="00252B81"/>
    <w:rsid w:val="00252BAE"/>
    <w:rsid w:val="00254E2E"/>
    <w:rsid w:val="00257608"/>
    <w:rsid w:val="00260231"/>
    <w:rsid w:val="00262AF4"/>
    <w:rsid w:val="0026442A"/>
    <w:rsid w:val="0026446E"/>
    <w:rsid w:val="002653FB"/>
    <w:rsid w:val="00265A67"/>
    <w:rsid w:val="0026623E"/>
    <w:rsid w:val="00281296"/>
    <w:rsid w:val="0028380B"/>
    <w:rsid w:val="002853E9"/>
    <w:rsid w:val="00285F20"/>
    <w:rsid w:val="002874C9"/>
    <w:rsid w:val="00287B98"/>
    <w:rsid w:val="00290A77"/>
    <w:rsid w:val="00296BBA"/>
    <w:rsid w:val="0029722A"/>
    <w:rsid w:val="002A0ED0"/>
    <w:rsid w:val="002A1491"/>
    <w:rsid w:val="002A5FB6"/>
    <w:rsid w:val="002A74EB"/>
    <w:rsid w:val="002B0056"/>
    <w:rsid w:val="002B21E8"/>
    <w:rsid w:val="002B566F"/>
    <w:rsid w:val="002B6600"/>
    <w:rsid w:val="002B6C75"/>
    <w:rsid w:val="002B70BC"/>
    <w:rsid w:val="002B7590"/>
    <w:rsid w:val="002C029A"/>
    <w:rsid w:val="002C07E8"/>
    <w:rsid w:val="002C0CD2"/>
    <w:rsid w:val="002C3E57"/>
    <w:rsid w:val="002C4E2B"/>
    <w:rsid w:val="002D003A"/>
    <w:rsid w:val="002D1653"/>
    <w:rsid w:val="002D1FBF"/>
    <w:rsid w:val="002D247C"/>
    <w:rsid w:val="002D42BA"/>
    <w:rsid w:val="002D6FCE"/>
    <w:rsid w:val="002E530C"/>
    <w:rsid w:val="002E6A6F"/>
    <w:rsid w:val="002F13F0"/>
    <w:rsid w:val="002F191D"/>
    <w:rsid w:val="002F1D4D"/>
    <w:rsid w:val="002F2F94"/>
    <w:rsid w:val="002F321B"/>
    <w:rsid w:val="002F3D4D"/>
    <w:rsid w:val="002F6379"/>
    <w:rsid w:val="0030312F"/>
    <w:rsid w:val="0031028D"/>
    <w:rsid w:val="00310FAD"/>
    <w:rsid w:val="00313377"/>
    <w:rsid w:val="003155DD"/>
    <w:rsid w:val="00317D84"/>
    <w:rsid w:val="00325A7F"/>
    <w:rsid w:val="00325E6C"/>
    <w:rsid w:val="00326A58"/>
    <w:rsid w:val="0033272B"/>
    <w:rsid w:val="0033769D"/>
    <w:rsid w:val="00341930"/>
    <w:rsid w:val="0034213A"/>
    <w:rsid w:val="003444E2"/>
    <w:rsid w:val="003465C6"/>
    <w:rsid w:val="003513E2"/>
    <w:rsid w:val="00352849"/>
    <w:rsid w:val="00354814"/>
    <w:rsid w:val="0035556C"/>
    <w:rsid w:val="00362369"/>
    <w:rsid w:val="00366468"/>
    <w:rsid w:val="003743C9"/>
    <w:rsid w:val="00374BB5"/>
    <w:rsid w:val="00382A50"/>
    <w:rsid w:val="00387191"/>
    <w:rsid w:val="003877CA"/>
    <w:rsid w:val="003942F9"/>
    <w:rsid w:val="0039510A"/>
    <w:rsid w:val="00395632"/>
    <w:rsid w:val="003A1B46"/>
    <w:rsid w:val="003A5E9C"/>
    <w:rsid w:val="003A69F2"/>
    <w:rsid w:val="003A776F"/>
    <w:rsid w:val="003B31E9"/>
    <w:rsid w:val="003B3E11"/>
    <w:rsid w:val="003C08D4"/>
    <w:rsid w:val="003C0FF0"/>
    <w:rsid w:val="003C256F"/>
    <w:rsid w:val="003C4432"/>
    <w:rsid w:val="003C6373"/>
    <w:rsid w:val="003D2DD2"/>
    <w:rsid w:val="003D2EAF"/>
    <w:rsid w:val="003D57BA"/>
    <w:rsid w:val="003D7A1C"/>
    <w:rsid w:val="003E31C3"/>
    <w:rsid w:val="003E760B"/>
    <w:rsid w:val="003F0FF8"/>
    <w:rsid w:val="003F72C0"/>
    <w:rsid w:val="00402201"/>
    <w:rsid w:val="004028FD"/>
    <w:rsid w:val="00404719"/>
    <w:rsid w:val="00405541"/>
    <w:rsid w:val="00415B73"/>
    <w:rsid w:val="00416061"/>
    <w:rsid w:val="00420591"/>
    <w:rsid w:val="00422260"/>
    <w:rsid w:val="00422566"/>
    <w:rsid w:val="0042417E"/>
    <w:rsid w:val="0042473E"/>
    <w:rsid w:val="00430503"/>
    <w:rsid w:val="00431D78"/>
    <w:rsid w:val="00433A5F"/>
    <w:rsid w:val="00433B14"/>
    <w:rsid w:val="00434271"/>
    <w:rsid w:val="00434963"/>
    <w:rsid w:val="00434E9B"/>
    <w:rsid w:val="0043526B"/>
    <w:rsid w:val="00437C87"/>
    <w:rsid w:val="00440C98"/>
    <w:rsid w:val="00441B96"/>
    <w:rsid w:val="00442BFA"/>
    <w:rsid w:val="00445E79"/>
    <w:rsid w:val="004466EB"/>
    <w:rsid w:val="00446786"/>
    <w:rsid w:val="00452C7B"/>
    <w:rsid w:val="00453B98"/>
    <w:rsid w:val="00454D75"/>
    <w:rsid w:val="00456F68"/>
    <w:rsid w:val="004631F3"/>
    <w:rsid w:val="0046371E"/>
    <w:rsid w:val="004643A8"/>
    <w:rsid w:val="00464A76"/>
    <w:rsid w:val="004716F6"/>
    <w:rsid w:val="0047483B"/>
    <w:rsid w:val="00481D3D"/>
    <w:rsid w:val="004852C6"/>
    <w:rsid w:val="00494492"/>
    <w:rsid w:val="00494A2A"/>
    <w:rsid w:val="00496C71"/>
    <w:rsid w:val="004A0991"/>
    <w:rsid w:val="004A28C1"/>
    <w:rsid w:val="004A4CAC"/>
    <w:rsid w:val="004A5FA6"/>
    <w:rsid w:val="004A68E6"/>
    <w:rsid w:val="004B000C"/>
    <w:rsid w:val="004B2587"/>
    <w:rsid w:val="004B563E"/>
    <w:rsid w:val="004B7C3B"/>
    <w:rsid w:val="004C0249"/>
    <w:rsid w:val="004C1888"/>
    <w:rsid w:val="004C7408"/>
    <w:rsid w:val="004D169F"/>
    <w:rsid w:val="004E25C9"/>
    <w:rsid w:val="004E3499"/>
    <w:rsid w:val="004E5B78"/>
    <w:rsid w:val="004F0015"/>
    <w:rsid w:val="00500E2A"/>
    <w:rsid w:val="00504599"/>
    <w:rsid w:val="00505A82"/>
    <w:rsid w:val="00505EDD"/>
    <w:rsid w:val="00510F79"/>
    <w:rsid w:val="00510FD5"/>
    <w:rsid w:val="00521DCD"/>
    <w:rsid w:val="005230A9"/>
    <w:rsid w:val="00523318"/>
    <w:rsid w:val="0053021D"/>
    <w:rsid w:val="00530769"/>
    <w:rsid w:val="00531389"/>
    <w:rsid w:val="0053431A"/>
    <w:rsid w:val="00534D94"/>
    <w:rsid w:val="00534E15"/>
    <w:rsid w:val="00540B8A"/>
    <w:rsid w:val="00540F1E"/>
    <w:rsid w:val="0054294D"/>
    <w:rsid w:val="00543137"/>
    <w:rsid w:val="00544E31"/>
    <w:rsid w:val="0055214D"/>
    <w:rsid w:val="0056022E"/>
    <w:rsid w:val="005602DA"/>
    <w:rsid w:val="005658A7"/>
    <w:rsid w:val="005722A0"/>
    <w:rsid w:val="00574CEB"/>
    <w:rsid w:val="005765B9"/>
    <w:rsid w:val="00576E4E"/>
    <w:rsid w:val="0057707E"/>
    <w:rsid w:val="005803A0"/>
    <w:rsid w:val="005817E0"/>
    <w:rsid w:val="00581B1F"/>
    <w:rsid w:val="00582957"/>
    <w:rsid w:val="0058322A"/>
    <w:rsid w:val="00586BDC"/>
    <w:rsid w:val="00594EE6"/>
    <w:rsid w:val="005958E8"/>
    <w:rsid w:val="005A0900"/>
    <w:rsid w:val="005A0C15"/>
    <w:rsid w:val="005A23C1"/>
    <w:rsid w:val="005A2B7E"/>
    <w:rsid w:val="005A3EF7"/>
    <w:rsid w:val="005A4B12"/>
    <w:rsid w:val="005A6480"/>
    <w:rsid w:val="005A7751"/>
    <w:rsid w:val="005B4431"/>
    <w:rsid w:val="005B5B04"/>
    <w:rsid w:val="005B7BA2"/>
    <w:rsid w:val="005B7C1F"/>
    <w:rsid w:val="005C1F69"/>
    <w:rsid w:val="005C3279"/>
    <w:rsid w:val="005C68D3"/>
    <w:rsid w:val="005C693E"/>
    <w:rsid w:val="005C6F4A"/>
    <w:rsid w:val="005D183A"/>
    <w:rsid w:val="005D2FBC"/>
    <w:rsid w:val="005D5929"/>
    <w:rsid w:val="005D704F"/>
    <w:rsid w:val="005E1B5B"/>
    <w:rsid w:val="005E700C"/>
    <w:rsid w:val="005F02A0"/>
    <w:rsid w:val="005F0EF9"/>
    <w:rsid w:val="005F15CA"/>
    <w:rsid w:val="005F22C8"/>
    <w:rsid w:val="005F3824"/>
    <w:rsid w:val="005F4D30"/>
    <w:rsid w:val="006025D7"/>
    <w:rsid w:val="006029A1"/>
    <w:rsid w:val="0060574A"/>
    <w:rsid w:val="00606F94"/>
    <w:rsid w:val="00607C39"/>
    <w:rsid w:val="006103AF"/>
    <w:rsid w:val="006121A5"/>
    <w:rsid w:val="00616001"/>
    <w:rsid w:val="00616BFF"/>
    <w:rsid w:val="00625AE1"/>
    <w:rsid w:val="00626A81"/>
    <w:rsid w:val="00630309"/>
    <w:rsid w:val="006328A7"/>
    <w:rsid w:val="00636606"/>
    <w:rsid w:val="0064179A"/>
    <w:rsid w:val="006435DD"/>
    <w:rsid w:val="00643820"/>
    <w:rsid w:val="00643B59"/>
    <w:rsid w:val="00644ED9"/>
    <w:rsid w:val="0064510C"/>
    <w:rsid w:val="00651048"/>
    <w:rsid w:val="00653D0E"/>
    <w:rsid w:val="00654A69"/>
    <w:rsid w:val="00655909"/>
    <w:rsid w:val="00655BBD"/>
    <w:rsid w:val="0065641C"/>
    <w:rsid w:val="00660E55"/>
    <w:rsid w:val="006616F5"/>
    <w:rsid w:val="00667CAA"/>
    <w:rsid w:val="00671F5F"/>
    <w:rsid w:val="00677162"/>
    <w:rsid w:val="006864A3"/>
    <w:rsid w:val="00686EA9"/>
    <w:rsid w:val="00690F4B"/>
    <w:rsid w:val="00691BC0"/>
    <w:rsid w:val="00692A0F"/>
    <w:rsid w:val="006931C7"/>
    <w:rsid w:val="00693B19"/>
    <w:rsid w:val="006942EF"/>
    <w:rsid w:val="0069512D"/>
    <w:rsid w:val="00696D97"/>
    <w:rsid w:val="00697DA6"/>
    <w:rsid w:val="00697E30"/>
    <w:rsid w:val="006A1458"/>
    <w:rsid w:val="006A6681"/>
    <w:rsid w:val="006B0C15"/>
    <w:rsid w:val="006B3A69"/>
    <w:rsid w:val="006B4071"/>
    <w:rsid w:val="006B4167"/>
    <w:rsid w:val="006C0185"/>
    <w:rsid w:val="006C2218"/>
    <w:rsid w:val="006C508D"/>
    <w:rsid w:val="006D2A6B"/>
    <w:rsid w:val="006D55B5"/>
    <w:rsid w:val="006D70FF"/>
    <w:rsid w:val="006E2D63"/>
    <w:rsid w:val="006E590E"/>
    <w:rsid w:val="006E6A8D"/>
    <w:rsid w:val="006F00B3"/>
    <w:rsid w:val="006F120D"/>
    <w:rsid w:val="006F1DBD"/>
    <w:rsid w:val="006F3A6A"/>
    <w:rsid w:val="006F3DA0"/>
    <w:rsid w:val="006F4912"/>
    <w:rsid w:val="006F625D"/>
    <w:rsid w:val="006F737A"/>
    <w:rsid w:val="006F7DA7"/>
    <w:rsid w:val="00707DC3"/>
    <w:rsid w:val="00712190"/>
    <w:rsid w:val="00712347"/>
    <w:rsid w:val="0071380C"/>
    <w:rsid w:val="007154F1"/>
    <w:rsid w:val="007161B3"/>
    <w:rsid w:val="00717B8F"/>
    <w:rsid w:val="00721A27"/>
    <w:rsid w:val="007224FD"/>
    <w:rsid w:val="00723528"/>
    <w:rsid w:val="00730066"/>
    <w:rsid w:val="0073119B"/>
    <w:rsid w:val="00731439"/>
    <w:rsid w:val="00731C81"/>
    <w:rsid w:val="00731E41"/>
    <w:rsid w:val="0073441A"/>
    <w:rsid w:val="007350E9"/>
    <w:rsid w:val="00736E4B"/>
    <w:rsid w:val="007403F1"/>
    <w:rsid w:val="00745605"/>
    <w:rsid w:val="00745CDE"/>
    <w:rsid w:val="00750E75"/>
    <w:rsid w:val="007518BC"/>
    <w:rsid w:val="00751A7F"/>
    <w:rsid w:val="00752DC2"/>
    <w:rsid w:val="00752FB3"/>
    <w:rsid w:val="0075395F"/>
    <w:rsid w:val="007571AA"/>
    <w:rsid w:val="00763F73"/>
    <w:rsid w:val="00763FE0"/>
    <w:rsid w:val="0077031D"/>
    <w:rsid w:val="00770354"/>
    <w:rsid w:val="00771D61"/>
    <w:rsid w:val="00771E1A"/>
    <w:rsid w:val="00777FF2"/>
    <w:rsid w:val="007827D2"/>
    <w:rsid w:val="0078350D"/>
    <w:rsid w:val="00783BE6"/>
    <w:rsid w:val="007861C6"/>
    <w:rsid w:val="007902C2"/>
    <w:rsid w:val="00790586"/>
    <w:rsid w:val="007911E0"/>
    <w:rsid w:val="00793277"/>
    <w:rsid w:val="007962BD"/>
    <w:rsid w:val="007A00F1"/>
    <w:rsid w:val="007A2436"/>
    <w:rsid w:val="007A452F"/>
    <w:rsid w:val="007A6402"/>
    <w:rsid w:val="007B346D"/>
    <w:rsid w:val="007B4AF1"/>
    <w:rsid w:val="007B72E5"/>
    <w:rsid w:val="007B7778"/>
    <w:rsid w:val="007C3E61"/>
    <w:rsid w:val="007C4614"/>
    <w:rsid w:val="007C4B28"/>
    <w:rsid w:val="007C6CA2"/>
    <w:rsid w:val="007D050D"/>
    <w:rsid w:val="007D4677"/>
    <w:rsid w:val="007D4A2D"/>
    <w:rsid w:val="007D7BFA"/>
    <w:rsid w:val="007E3EFC"/>
    <w:rsid w:val="007F3729"/>
    <w:rsid w:val="007F3995"/>
    <w:rsid w:val="007F40A7"/>
    <w:rsid w:val="007F6EB7"/>
    <w:rsid w:val="00801710"/>
    <w:rsid w:val="008022DB"/>
    <w:rsid w:val="00806739"/>
    <w:rsid w:val="00807837"/>
    <w:rsid w:val="00811D6A"/>
    <w:rsid w:val="00812CE1"/>
    <w:rsid w:val="00820297"/>
    <w:rsid w:val="00821153"/>
    <w:rsid w:val="00822437"/>
    <w:rsid w:val="00823E38"/>
    <w:rsid w:val="00824F0E"/>
    <w:rsid w:val="00826255"/>
    <w:rsid w:val="0082731B"/>
    <w:rsid w:val="00827A25"/>
    <w:rsid w:val="0083199A"/>
    <w:rsid w:val="00833B17"/>
    <w:rsid w:val="008402A1"/>
    <w:rsid w:val="0084147A"/>
    <w:rsid w:val="00844135"/>
    <w:rsid w:val="00844EE1"/>
    <w:rsid w:val="00845700"/>
    <w:rsid w:val="00851C4C"/>
    <w:rsid w:val="008528FE"/>
    <w:rsid w:val="00853BFB"/>
    <w:rsid w:val="0085737A"/>
    <w:rsid w:val="00862241"/>
    <w:rsid w:val="008659A4"/>
    <w:rsid w:val="00865E5D"/>
    <w:rsid w:val="00866C4D"/>
    <w:rsid w:val="00867180"/>
    <w:rsid w:val="008679B2"/>
    <w:rsid w:val="00867B39"/>
    <w:rsid w:val="00870344"/>
    <w:rsid w:val="00871AB8"/>
    <w:rsid w:val="00871C44"/>
    <w:rsid w:val="008740F6"/>
    <w:rsid w:val="008768CB"/>
    <w:rsid w:val="008812B4"/>
    <w:rsid w:val="00884030"/>
    <w:rsid w:val="00886565"/>
    <w:rsid w:val="00886F31"/>
    <w:rsid w:val="008872BA"/>
    <w:rsid w:val="00891262"/>
    <w:rsid w:val="00894942"/>
    <w:rsid w:val="008965C4"/>
    <w:rsid w:val="008A4A22"/>
    <w:rsid w:val="008A6A90"/>
    <w:rsid w:val="008A7DB2"/>
    <w:rsid w:val="008B465E"/>
    <w:rsid w:val="008B46B0"/>
    <w:rsid w:val="008B639F"/>
    <w:rsid w:val="008C01DA"/>
    <w:rsid w:val="008C2D85"/>
    <w:rsid w:val="008C51F3"/>
    <w:rsid w:val="008C57C6"/>
    <w:rsid w:val="008C5D01"/>
    <w:rsid w:val="008C6986"/>
    <w:rsid w:val="008C7D4A"/>
    <w:rsid w:val="008D0E9E"/>
    <w:rsid w:val="008D5780"/>
    <w:rsid w:val="008D6B26"/>
    <w:rsid w:val="008D715F"/>
    <w:rsid w:val="008D7322"/>
    <w:rsid w:val="008E1058"/>
    <w:rsid w:val="008E2DC1"/>
    <w:rsid w:val="008E31FD"/>
    <w:rsid w:val="008E4E07"/>
    <w:rsid w:val="008E5B11"/>
    <w:rsid w:val="008E5B64"/>
    <w:rsid w:val="008F0E47"/>
    <w:rsid w:val="008F2109"/>
    <w:rsid w:val="008F2FD0"/>
    <w:rsid w:val="008F429D"/>
    <w:rsid w:val="008F454D"/>
    <w:rsid w:val="008F589E"/>
    <w:rsid w:val="00902881"/>
    <w:rsid w:val="00904B36"/>
    <w:rsid w:val="009073E2"/>
    <w:rsid w:val="00912FA6"/>
    <w:rsid w:val="009135DD"/>
    <w:rsid w:val="0091646D"/>
    <w:rsid w:val="00917201"/>
    <w:rsid w:val="00920181"/>
    <w:rsid w:val="0092057B"/>
    <w:rsid w:val="009207BC"/>
    <w:rsid w:val="0092091E"/>
    <w:rsid w:val="0092594E"/>
    <w:rsid w:val="00932DBE"/>
    <w:rsid w:val="009353E0"/>
    <w:rsid w:val="009357F3"/>
    <w:rsid w:val="009415C1"/>
    <w:rsid w:val="0094695D"/>
    <w:rsid w:val="00947FB9"/>
    <w:rsid w:val="00951085"/>
    <w:rsid w:val="00951212"/>
    <w:rsid w:val="0095173B"/>
    <w:rsid w:val="009548F3"/>
    <w:rsid w:val="00957166"/>
    <w:rsid w:val="0097579D"/>
    <w:rsid w:val="0097671B"/>
    <w:rsid w:val="0097673E"/>
    <w:rsid w:val="009808C6"/>
    <w:rsid w:val="00983957"/>
    <w:rsid w:val="009919B5"/>
    <w:rsid w:val="0099487E"/>
    <w:rsid w:val="00995371"/>
    <w:rsid w:val="00996A5A"/>
    <w:rsid w:val="00997CD0"/>
    <w:rsid w:val="009A2C9B"/>
    <w:rsid w:val="009A6A9A"/>
    <w:rsid w:val="009B4354"/>
    <w:rsid w:val="009B4826"/>
    <w:rsid w:val="009B4FC3"/>
    <w:rsid w:val="009B5CAB"/>
    <w:rsid w:val="009B74CF"/>
    <w:rsid w:val="009B7712"/>
    <w:rsid w:val="009C0703"/>
    <w:rsid w:val="009C18E4"/>
    <w:rsid w:val="009C2678"/>
    <w:rsid w:val="009C4645"/>
    <w:rsid w:val="009C4B64"/>
    <w:rsid w:val="009C6A97"/>
    <w:rsid w:val="009C70C5"/>
    <w:rsid w:val="009D15E3"/>
    <w:rsid w:val="009D30F2"/>
    <w:rsid w:val="009D5B81"/>
    <w:rsid w:val="009D5D6C"/>
    <w:rsid w:val="009D753D"/>
    <w:rsid w:val="009E3E48"/>
    <w:rsid w:val="009E5796"/>
    <w:rsid w:val="009F04A2"/>
    <w:rsid w:val="009F32E7"/>
    <w:rsid w:val="009F43DE"/>
    <w:rsid w:val="009F4C12"/>
    <w:rsid w:val="009F5739"/>
    <w:rsid w:val="009F5A54"/>
    <w:rsid w:val="009F62EF"/>
    <w:rsid w:val="00A031CF"/>
    <w:rsid w:val="00A03223"/>
    <w:rsid w:val="00A035CA"/>
    <w:rsid w:val="00A10E27"/>
    <w:rsid w:val="00A12B43"/>
    <w:rsid w:val="00A1348F"/>
    <w:rsid w:val="00A15580"/>
    <w:rsid w:val="00A21E00"/>
    <w:rsid w:val="00A21E1D"/>
    <w:rsid w:val="00A22010"/>
    <w:rsid w:val="00A233A0"/>
    <w:rsid w:val="00A25EAD"/>
    <w:rsid w:val="00A268FE"/>
    <w:rsid w:val="00A26B82"/>
    <w:rsid w:val="00A3243B"/>
    <w:rsid w:val="00A332BE"/>
    <w:rsid w:val="00A36C77"/>
    <w:rsid w:val="00A42026"/>
    <w:rsid w:val="00A42ECD"/>
    <w:rsid w:val="00A46491"/>
    <w:rsid w:val="00A46B26"/>
    <w:rsid w:val="00A52A2B"/>
    <w:rsid w:val="00A54E9B"/>
    <w:rsid w:val="00A554D3"/>
    <w:rsid w:val="00A5638C"/>
    <w:rsid w:val="00A5729C"/>
    <w:rsid w:val="00A60A54"/>
    <w:rsid w:val="00A70EFC"/>
    <w:rsid w:val="00A7210D"/>
    <w:rsid w:val="00A72144"/>
    <w:rsid w:val="00A72C51"/>
    <w:rsid w:val="00A74992"/>
    <w:rsid w:val="00A753F7"/>
    <w:rsid w:val="00A80466"/>
    <w:rsid w:val="00A823A8"/>
    <w:rsid w:val="00A82DF2"/>
    <w:rsid w:val="00A82FA0"/>
    <w:rsid w:val="00A83707"/>
    <w:rsid w:val="00A83E51"/>
    <w:rsid w:val="00A8418B"/>
    <w:rsid w:val="00A8457A"/>
    <w:rsid w:val="00A90D79"/>
    <w:rsid w:val="00A93ADE"/>
    <w:rsid w:val="00A95EDE"/>
    <w:rsid w:val="00A97523"/>
    <w:rsid w:val="00AA1A55"/>
    <w:rsid w:val="00AA2040"/>
    <w:rsid w:val="00AA42AA"/>
    <w:rsid w:val="00AA49E0"/>
    <w:rsid w:val="00AA4D21"/>
    <w:rsid w:val="00AA6ECA"/>
    <w:rsid w:val="00AB3214"/>
    <w:rsid w:val="00AB6021"/>
    <w:rsid w:val="00AB72ED"/>
    <w:rsid w:val="00AB7DB6"/>
    <w:rsid w:val="00AC2994"/>
    <w:rsid w:val="00AC5823"/>
    <w:rsid w:val="00AC7CE5"/>
    <w:rsid w:val="00AD1B01"/>
    <w:rsid w:val="00AD3B20"/>
    <w:rsid w:val="00AD4293"/>
    <w:rsid w:val="00AD4ADC"/>
    <w:rsid w:val="00AD65FE"/>
    <w:rsid w:val="00AD779B"/>
    <w:rsid w:val="00AE063B"/>
    <w:rsid w:val="00AE1AB5"/>
    <w:rsid w:val="00AE2166"/>
    <w:rsid w:val="00AE7678"/>
    <w:rsid w:val="00AF572F"/>
    <w:rsid w:val="00AF5B79"/>
    <w:rsid w:val="00AF5EAF"/>
    <w:rsid w:val="00AF7669"/>
    <w:rsid w:val="00B022C9"/>
    <w:rsid w:val="00B0318B"/>
    <w:rsid w:val="00B04ACA"/>
    <w:rsid w:val="00B0526E"/>
    <w:rsid w:val="00B05F51"/>
    <w:rsid w:val="00B10916"/>
    <w:rsid w:val="00B1276B"/>
    <w:rsid w:val="00B13790"/>
    <w:rsid w:val="00B138DA"/>
    <w:rsid w:val="00B234DE"/>
    <w:rsid w:val="00B27598"/>
    <w:rsid w:val="00B3006D"/>
    <w:rsid w:val="00B3199F"/>
    <w:rsid w:val="00B32C5A"/>
    <w:rsid w:val="00B33E96"/>
    <w:rsid w:val="00B343D0"/>
    <w:rsid w:val="00B347F4"/>
    <w:rsid w:val="00B34B01"/>
    <w:rsid w:val="00B35177"/>
    <w:rsid w:val="00B365B9"/>
    <w:rsid w:val="00B37071"/>
    <w:rsid w:val="00B402EA"/>
    <w:rsid w:val="00B40506"/>
    <w:rsid w:val="00B44407"/>
    <w:rsid w:val="00B446E3"/>
    <w:rsid w:val="00B4726F"/>
    <w:rsid w:val="00B479A3"/>
    <w:rsid w:val="00B56C6D"/>
    <w:rsid w:val="00B5791D"/>
    <w:rsid w:val="00B61F33"/>
    <w:rsid w:val="00B64D99"/>
    <w:rsid w:val="00B7020A"/>
    <w:rsid w:val="00B70DB8"/>
    <w:rsid w:val="00B7214D"/>
    <w:rsid w:val="00B74C63"/>
    <w:rsid w:val="00B75755"/>
    <w:rsid w:val="00B837BD"/>
    <w:rsid w:val="00B87592"/>
    <w:rsid w:val="00B9276F"/>
    <w:rsid w:val="00B95684"/>
    <w:rsid w:val="00BA034B"/>
    <w:rsid w:val="00BA3D20"/>
    <w:rsid w:val="00BA481A"/>
    <w:rsid w:val="00BA4C2A"/>
    <w:rsid w:val="00BA6991"/>
    <w:rsid w:val="00BA7D6C"/>
    <w:rsid w:val="00BB1D1B"/>
    <w:rsid w:val="00BB2BE7"/>
    <w:rsid w:val="00BB51EC"/>
    <w:rsid w:val="00BB772C"/>
    <w:rsid w:val="00BC1DEB"/>
    <w:rsid w:val="00BC7212"/>
    <w:rsid w:val="00BD1BEB"/>
    <w:rsid w:val="00BD248A"/>
    <w:rsid w:val="00BD2BA3"/>
    <w:rsid w:val="00BD3745"/>
    <w:rsid w:val="00BD5537"/>
    <w:rsid w:val="00BD66B0"/>
    <w:rsid w:val="00BE0E4B"/>
    <w:rsid w:val="00BE1046"/>
    <w:rsid w:val="00BE1329"/>
    <w:rsid w:val="00BE2060"/>
    <w:rsid w:val="00BE4A83"/>
    <w:rsid w:val="00BF05AB"/>
    <w:rsid w:val="00BF2167"/>
    <w:rsid w:val="00BF30EA"/>
    <w:rsid w:val="00BF3BF0"/>
    <w:rsid w:val="00BF4EE4"/>
    <w:rsid w:val="00BF5F01"/>
    <w:rsid w:val="00BF65C1"/>
    <w:rsid w:val="00BF6933"/>
    <w:rsid w:val="00C00757"/>
    <w:rsid w:val="00C02AC3"/>
    <w:rsid w:val="00C02F9B"/>
    <w:rsid w:val="00C0493D"/>
    <w:rsid w:val="00C04F87"/>
    <w:rsid w:val="00C10A95"/>
    <w:rsid w:val="00C11128"/>
    <w:rsid w:val="00C13674"/>
    <w:rsid w:val="00C22DC2"/>
    <w:rsid w:val="00C30581"/>
    <w:rsid w:val="00C30719"/>
    <w:rsid w:val="00C34133"/>
    <w:rsid w:val="00C4256A"/>
    <w:rsid w:val="00C43171"/>
    <w:rsid w:val="00C46977"/>
    <w:rsid w:val="00C46CEC"/>
    <w:rsid w:val="00C50D24"/>
    <w:rsid w:val="00C5126C"/>
    <w:rsid w:val="00C52843"/>
    <w:rsid w:val="00C53B82"/>
    <w:rsid w:val="00C53C36"/>
    <w:rsid w:val="00C55E4D"/>
    <w:rsid w:val="00C567C2"/>
    <w:rsid w:val="00C568BA"/>
    <w:rsid w:val="00C63909"/>
    <w:rsid w:val="00C65D99"/>
    <w:rsid w:val="00C66101"/>
    <w:rsid w:val="00C67168"/>
    <w:rsid w:val="00C73AD2"/>
    <w:rsid w:val="00C73BC4"/>
    <w:rsid w:val="00C77017"/>
    <w:rsid w:val="00C807F1"/>
    <w:rsid w:val="00C80F7C"/>
    <w:rsid w:val="00C814EC"/>
    <w:rsid w:val="00C81DC2"/>
    <w:rsid w:val="00C82C49"/>
    <w:rsid w:val="00C8329C"/>
    <w:rsid w:val="00C87A43"/>
    <w:rsid w:val="00C9147E"/>
    <w:rsid w:val="00C93873"/>
    <w:rsid w:val="00C93D84"/>
    <w:rsid w:val="00C947D2"/>
    <w:rsid w:val="00C97C34"/>
    <w:rsid w:val="00CA01B1"/>
    <w:rsid w:val="00CA0E96"/>
    <w:rsid w:val="00CA2A3D"/>
    <w:rsid w:val="00CA2BFE"/>
    <w:rsid w:val="00CB2AD7"/>
    <w:rsid w:val="00CB41D7"/>
    <w:rsid w:val="00CB534F"/>
    <w:rsid w:val="00CB73C6"/>
    <w:rsid w:val="00CB7567"/>
    <w:rsid w:val="00CB7CA5"/>
    <w:rsid w:val="00CB7E9D"/>
    <w:rsid w:val="00CC096A"/>
    <w:rsid w:val="00CC253E"/>
    <w:rsid w:val="00CC4869"/>
    <w:rsid w:val="00CC7791"/>
    <w:rsid w:val="00CD10B2"/>
    <w:rsid w:val="00CD1E28"/>
    <w:rsid w:val="00CD5BA3"/>
    <w:rsid w:val="00CD6A39"/>
    <w:rsid w:val="00CD6E37"/>
    <w:rsid w:val="00CE04B8"/>
    <w:rsid w:val="00CE0ACB"/>
    <w:rsid w:val="00CE2063"/>
    <w:rsid w:val="00CE3AAE"/>
    <w:rsid w:val="00CF05D2"/>
    <w:rsid w:val="00CF2D4D"/>
    <w:rsid w:val="00CF4766"/>
    <w:rsid w:val="00CF499D"/>
    <w:rsid w:val="00CF7EBF"/>
    <w:rsid w:val="00D0175B"/>
    <w:rsid w:val="00D05596"/>
    <w:rsid w:val="00D067FE"/>
    <w:rsid w:val="00D17B0B"/>
    <w:rsid w:val="00D23340"/>
    <w:rsid w:val="00D27BCF"/>
    <w:rsid w:val="00D30EE6"/>
    <w:rsid w:val="00D35DAF"/>
    <w:rsid w:val="00D3706D"/>
    <w:rsid w:val="00D40920"/>
    <w:rsid w:val="00D410C2"/>
    <w:rsid w:val="00D53FE3"/>
    <w:rsid w:val="00D5515D"/>
    <w:rsid w:val="00D561C8"/>
    <w:rsid w:val="00D60119"/>
    <w:rsid w:val="00D607E4"/>
    <w:rsid w:val="00D61F87"/>
    <w:rsid w:val="00D654E7"/>
    <w:rsid w:val="00D67884"/>
    <w:rsid w:val="00D67A99"/>
    <w:rsid w:val="00D71311"/>
    <w:rsid w:val="00D72738"/>
    <w:rsid w:val="00D72D6D"/>
    <w:rsid w:val="00D73049"/>
    <w:rsid w:val="00D73C01"/>
    <w:rsid w:val="00D81792"/>
    <w:rsid w:val="00D82120"/>
    <w:rsid w:val="00D829C4"/>
    <w:rsid w:val="00D90A39"/>
    <w:rsid w:val="00D91653"/>
    <w:rsid w:val="00D93C5B"/>
    <w:rsid w:val="00D97D96"/>
    <w:rsid w:val="00D97DE0"/>
    <w:rsid w:val="00DA0FC3"/>
    <w:rsid w:val="00DA149E"/>
    <w:rsid w:val="00DA2578"/>
    <w:rsid w:val="00DA418E"/>
    <w:rsid w:val="00DA74B9"/>
    <w:rsid w:val="00DB0EAE"/>
    <w:rsid w:val="00DB25A0"/>
    <w:rsid w:val="00DB3502"/>
    <w:rsid w:val="00DC2896"/>
    <w:rsid w:val="00DC3834"/>
    <w:rsid w:val="00DC526E"/>
    <w:rsid w:val="00DD0089"/>
    <w:rsid w:val="00DD2B22"/>
    <w:rsid w:val="00DD3E92"/>
    <w:rsid w:val="00DE01FF"/>
    <w:rsid w:val="00DE0269"/>
    <w:rsid w:val="00DE2A10"/>
    <w:rsid w:val="00DE4E57"/>
    <w:rsid w:val="00DE5315"/>
    <w:rsid w:val="00DE59AB"/>
    <w:rsid w:val="00DE7114"/>
    <w:rsid w:val="00DE7FCF"/>
    <w:rsid w:val="00DF021B"/>
    <w:rsid w:val="00DF3630"/>
    <w:rsid w:val="00DF3F8C"/>
    <w:rsid w:val="00DF48ED"/>
    <w:rsid w:val="00E01C52"/>
    <w:rsid w:val="00E03CCF"/>
    <w:rsid w:val="00E055BF"/>
    <w:rsid w:val="00E07CAA"/>
    <w:rsid w:val="00E119D1"/>
    <w:rsid w:val="00E13607"/>
    <w:rsid w:val="00E211D4"/>
    <w:rsid w:val="00E22967"/>
    <w:rsid w:val="00E22D34"/>
    <w:rsid w:val="00E25B33"/>
    <w:rsid w:val="00E26386"/>
    <w:rsid w:val="00E325D1"/>
    <w:rsid w:val="00E333F4"/>
    <w:rsid w:val="00E33E59"/>
    <w:rsid w:val="00E37172"/>
    <w:rsid w:val="00E42221"/>
    <w:rsid w:val="00E50E6F"/>
    <w:rsid w:val="00E521D4"/>
    <w:rsid w:val="00E53184"/>
    <w:rsid w:val="00E55899"/>
    <w:rsid w:val="00E60140"/>
    <w:rsid w:val="00E61353"/>
    <w:rsid w:val="00E6696C"/>
    <w:rsid w:val="00E66B84"/>
    <w:rsid w:val="00E77123"/>
    <w:rsid w:val="00E77B71"/>
    <w:rsid w:val="00E77FD5"/>
    <w:rsid w:val="00E84DB7"/>
    <w:rsid w:val="00E8517A"/>
    <w:rsid w:val="00E86CC8"/>
    <w:rsid w:val="00E9512F"/>
    <w:rsid w:val="00E960C1"/>
    <w:rsid w:val="00EA39A4"/>
    <w:rsid w:val="00EA5256"/>
    <w:rsid w:val="00EA6B11"/>
    <w:rsid w:val="00EA6CA3"/>
    <w:rsid w:val="00EB44DC"/>
    <w:rsid w:val="00EB533C"/>
    <w:rsid w:val="00EB7DE9"/>
    <w:rsid w:val="00EC079A"/>
    <w:rsid w:val="00EC1CFE"/>
    <w:rsid w:val="00EC1F1C"/>
    <w:rsid w:val="00EC1F4D"/>
    <w:rsid w:val="00EC23F7"/>
    <w:rsid w:val="00EC2DBE"/>
    <w:rsid w:val="00ED2D10"/>
    <w:rsid w:val="00ED31DF"/>
    <w:rsid w:val="00ED34DC"/>
    <w:rsid w:val="00ED4B63"/>
    <w:rsid w:val="00ED6375"/>
    <w:rsid w:val="00EE1D46"/>
    <w:rsid w:val="00EE2AD8"/>
    <w:rsid w:val="00EE6275"/>
    <w:rsid w:val="00EF0152"/>
    <w:rsid w:val="00EF0547"/>
    <w:rsid w:val="00EF3F31"/>
    <w:rsid w:val="00EF520D"/>
    <w:rsid w:val="00EF54B3"/>
    <w:rsid w:val="00F00725"/>
    <w:rsid w:val="00F010AB"/>
    <w:rsid w:val="00F02D09"/>
    <w:rsid w:val="00F02EF5"/>
    <w:rsid w:val="00F07091"/>
    <w:rsid w:val="00F104E4"/>
    <w:rsid w:val="00F1295B"/>
    <w:rsid w:val="00F1617B"/>
    <w:rsid w:val="00F17DFF"/>
    <w:rsid w:val="00F20501"/>
    <w:rsid w:val="00F23947"/>
    <w:rsid w:val="00F278E6"/>
    <w:rsid w:val="00F305EA"/>
    <w:rsid w:val="00F315EC"/>
    <w:rsid w:val="00F3210F"/>
    <w:rsid w:val="00F323BC"/>
    <w:rsid w:val="00F3412D"/>
    <w:rsid w:val="00F357D4"/>
    <w:rsid w:val="00F41699"/>
    <w:rsid w:val="00F420F4"/>
    <w:rsid w:val="00F448B1"/>
    <w:rsid w:val="00F45623"/>
    <w:rsid w:val="00F4706D"/>
    <w:rsid w:val="00F5199A"/>
    <w:rsid w:val="00F532EE"/>
    <w:rsid w:val="00F53935"/>
    <w:rsid w:val="00F558A9"/>
    <w:rsid w:val="00F55D84"/>
    <w:rsid w:val="00F617EB"/>
    <w:rsid w:val="00F666A3"/>
    <w:rsid w:val="00F67432"/>
    <w:rsid w:val="00F71694"/>
    <w:rsid w:val="00F741DC"/>
    <w:rsid w:val="00F74FCA"/>
    <w:rsid w:val="00F80A91"/>
    <w:rsid w:val="00F85068"/>
    <w:rsid w:val="00F86EBE"/>
    <w:rsid w:val="00F90FA4"/>
    <w:rsid w:val="00F94152"/>
    <w:rsid w:val="00F956A3"/>
    <w:rsid w:val="00F95AB5"/>
    <w:rsid w:val="00F96CFC"/>
    <w:rsid w:val="00F976DE"/>
    <w:rsid w:val="00FA1E8D"/>
    <w:rsid w:val="00FA2249"/>
    <w:rsid w:val="00FA406A"/>
    <w:rsid w:val="00FA466A"/>
    <w:rsid w:val="00FA61A4"/>
    <w:rsid w:val="00FA7CA5"/>
    <w:rsid w:val="00FB3072"/>
    <w:rsid w:val="00FB3753"/>
    <w:rsid w:val="00FB3A21"/>
    <w:rsid w:val="00FB4334"/>
    <w:rsid w:val="00FC4609"/>
    <w:rsid w:val="00FC7A01"/>
    <w:rsid w:val="00FD021E"/>
    <w:rsid w:val="00FD1BF4"/>
    <w:rsid w:val="00FD2921"/>
    <w:rsid w:val="00FD4142"/>
    <w:rsid w:val="00FD45E3"/>
    <w:rsid w:val="00FD6384"/>
    <w:rsid w:val="00FD7C8F"/>
    <w:rsid w:val="00FD7E26"/>
    <w:rsid w:val="00FE643A"/>
    <w:rsid w:val="00FE76AF"/>
    <w:rsid w:val="00FF072E"/>
    <w:rsid w:val="01DA7851"/>
    <w:rsid w:val="02717282"/>
    <w:rsid w:val="02F5D9B8"/>
    <w:rsid w:val="03583545"/>
    <w:rsid w:val="04B1FA6F"/>
    <w:rsid w:val="04C10C9D"/>
    <w:rsid w:val="04E11E27"/>
    <w:rsid w:val="0712380B"/>
    <w:rsid w:val="0720E89D"/>
    <w:rsid w:val="084A0899"/>
    <w:rsid w:val="08695936"/>
    <w:rsid w:val="08845F5E"/>
    <w:rsid w:val="0A700B4E"/>
    <w:rsid w:val="0A85DC78"/>
    <w:rsid w:val="0AEC077F"/>
    <w:rsid w:val="0BBA3294"/>
    <w:rsid w:val="0BE95F69"/>
    <w:rsid w:val="0C099294"/>
    <w:rsid w:val="0D77CEA3"/>
    <w:rsid w:val="0DE41805"/>
    <w:rsid w:val="0F3DE351"/>
    <w:rsid w:val="0F824F08"/>
    <w:rsid w:val="106C5377"/>
    <w:rsid w:val="11C82A4F"/>
    <w:rsid w:val="12A3226B"/>
    <w:rsid w:val="138A88D0"/>
    <w:rsid w:val="139596D5"/>
    <w:rsid w:val="14802D9B"/>
    <w:rsid w:val="155D65E2"/>
    <w:rsid w:val="15AF84B5"/>
    <w:rsid w:val="1664EB66"/>
    <w:rsid w:val="1668E876"/>
    <w:rsid w:val="16C85002"/>
    <w:rsid w:val="176B3175"/>
    <w:rsid w:val="17D23C4E"/>
    <w:rsid w:val="187620EF"/>
    <w:rsid w:val="18F411BB"/>
    <w:rsid w:val="19B00D93"/>
    <w:rsid w:val="19C5F790"/>
    <w:rsid w:val="19DE92B4"/>
    <w:rsid w:val="1A6CDACC"/>
    <w:rsid w:val="1AE51872"/>
    <w:rsid w:val="1B038A38"/>
    <w:rsid w:val="1B08EBCB"/>
    <w:rsid w:val="1E3ABD3C"/>
    <w:rsid w:val="1E69F236"/>
    <w:rsid w:val="1FEA3083"/>
    <w:rsid w:val="20848DA1"/>
    <w:rsid w:val="208D9B1B"/>
    <w:rsid w:val="227BC74F"/>
    <w:rsid w:val="22AF77F3"/>
    <w:rsid w:val="22D6A3A8"/>
    <w:rsid w:val="242FD232"/>
    <w:rsid w:val="248F2AAB"/>
    <w:rsid w:val="252E317D"/>
    <w:rsid w:val="265440AD"/>
    <w:rsid w:val="2699FE3F"/>
    <w:rsid w:val="28846F76"/>
    <w:rsid w:val="29E2A762"/>
    <w:rsid w:val="2A209CDC"/>
    <w:rsid w:val="2A77C5EE"/>
    <w:rsid w:val="2BD6DD21"/>
    <w:rsid w:val="2C3E1824"/>
    <w:rsid w:val="2D2CCE53"/>
    <w:rsid w:val="2E6A156A"/>
    <w:rsid w:val="2EC15CF5"/>
    <w:rsid w:val="307307F7"/>
    <w:rsid w:val="31882F4F"/>
    <w:rsid w:val="32E067E9"/>
    <w:rsid w:val="3346D924"/>
    <w:rsid w:val="34819C11"/>
    <w:rsid w:val="354FAFD8"/>
    <w:rsid w:val="35A2239F"/>
    <w:rsid w:val="367DCBB9"/>
    <w:rsid w:val="3697524B"/>
    <w:rsid w:val="36DEF4F3"/>
    <w:rsid w:val="375158A1"/>
    <w:rsid w:val="38661DC1"/>
    <w:rsid w:val="38A98851"/>
    <w:rsid w:val="392BD232"/>
    <w:rsid w:val="39633BB3"/>
    <w:rsid w:val="3A9F80F8"/>
    <w:rsid w:val="3BF3CE10"/>
    <w:rsid w:val="3C070A6E"/>
    <w:rsid w:val="3C1B4A8E"/>
    <w:rsid w:val="3C4E348C"/>
    <w:rsid w:val="3DE839F2"/>
    <w:rsid w:val="3E54367F"/>
    <w:rsid w:val="3EAA18FC"/>
    <w:rsid w:val="3EF1D354"/>
    <w:rsid w:val="3F5B2A30"/>
    <w:rsid w:val="3F94ACDB"/>
    <w:rsid w:val="42594D99"/>
    <w:rsid w:val="42C1C928"/>
    <w:rsid w:val="432D10EE"/>
    <w:rsid w:val="43F1D658"/>
    <w:rsid w:val="46459241"/>
    <w:rsid w:val="47254839"/>
    <w:rsid w:val="473133D6"/>
    <w:rsid w:val="4788300B"/>
    <w:rsid w:val="47AC8750"/>
    <w:rsid w:val="4B0CC22F"/>
    <w:rsid w:val="4B374892"/>
    <w:rsid w:val="4B8324F8"/>
    <w:rsid w:val="4B86DF68"/>
    <w:rsid w:val="4DA36FC7"/>
    <w:rsid w:val="4E6A2818"/>
    <w:rsid w:val="4F0B5A8A"/>
    <w:rsid w:val="5085C14F"/>
    <w:rsid w:val="511F2E2F"/>
    <w:rsid w:val="516DEB93"/>
    <w:rsid w:val="51DA5766"/>
    <w:rsid w:val="51E3BC80"/>
    <w:rsid w:val="543F256D"/>
    <w:rsid w:val="54628F8E"/>
    <w:rsid w:val="548AB9F2"/>
    <w:rsid w:val="549D21C7"/>
    <w:rsid w:val="55D3DA7C"/>
    <w:rsid w:val="5709F432"/>
    <w:rsid w:val="57D6E0BE"/>
    <w:rsid w:val="57DA7DE9"/>
    <w:rsid w:val="5A562C42"/>
    <w:rsid w:val="5A9800C5"/>
    <w:rsid w:val="5AB5EB8B"/>
    <w:rsid w:val="5B03F5C4"/>
    <w:rsid w:val="5C3A7EF3"/>
    <w:rsid w:val="5C61BE1C"/>
    <w:rsid w:val="5D13AE3C"/>
    <w:rsid w:val="5E651C33"/>
    <w:rsid w:val="5E85FA2F"/>
    <w:rsid w:val="5F467485"/>
    <w:rsid w:val="5FB5276A"/>
    <w:rsid w:val="603BA0DA"/>
    <w:rsid w:val="61FB1045"/>
    <w:rsid w:val="623361A4"/>
    <w:rsid w:val="625230FB"/>
    <w:rsid w:val="625B82CA"/>
    <w:rsid w:val="62909B67"/>
    <w:rsid w:val="631089A3"/>
    <w:rsid w:val="6420BDAB"/>
    <w:rsid w:val="64765803"/>
    <w:rsid w:val="6483D47B"/>
    <w:rsid w:val="64D04B9D"/>
    <w:rsid w:val="64E7A125"/>
    <w:rsid w:val="64EC433A"/>
    <w:rsid w:val="65EFB251"/>
    <w:rsid w:val="67054F08"/>
    <w:rsid w:val="6783210C"/>
    <w:rsid w:val="67EBFCFD"/>
    <w:rsid w:val="690CC20B"/>
    <w:rsid w:val="6A5EC310"/>
    <w:rsid w:val="6A60A99D"/>
    <w:rsid w:val="6AB7E440"/>
    <w:rsid w:val="6ACDA038"/>
    <w:rsid w:val="6BDC5146"/>
    <w:rsid w:val="6C4E89BB"/>
    <w:rsid w:val="6D0396DE"/>
    <w:rsid w:val="6D21C4DD"/>
    <w:rsid w:val="6E4C85D8"/>
    <w:rsid w:val="6F82D92E"/>
    <w:rsid w:val="6FFA661E"/>
    <w:rsid w:val="7011A768"/>
    <w:rsid w:val="7046764E"/>
    <w:rsid w:val="72BF6858"/>
    <w:rsid w:val="73A13FE5"/>
    <w:rsid w:val="73CD1062"/>
    <w:rsid w:val="75ECA21A"/>
    <w:rsid w:val="76E95532"/>
    <w:rsid w:val="77A5136B"/>
    <w:rsid w:val="77CF49ED"/>
    <w:rsid w:val="78DDAD5A"/>
    <w:rsid w:val="791C6667"/>
    <w:rsid w:val="7A28A539"/>
    <w:rsid w:val="7C7B6BFA"/>
    <w:rsid w:val="7E5BB921"/>
    <w:rsid w:val="7E7C2F97"/>
    <w:rsid w:val="7EAE65A7"/>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B9DC65A8-2648-4521-A413-7534D160E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9DC"/>
  </w:style>
  <w:style w:type="paragraph" w:styleId="Ttol1">
    <w:name w:val="heading 1"/>
    <w:basedOn w:val="Normal"/>
    <w:next w:val="Normal"/>
    <w:link w:val="Ttol1Car"/>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ol2">
    <w:name w:val="heading 2"/>
    <w:basedOn w:val="Normal"/>
    <w:next w:val="Normal"/>
    <w:link w:val="Ttol2Car"/>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ol3">
    <w:name w:val="heading 3"/>
    <w:basedOn w:val="Normal"/>
    <w:next w:val="Normal"/>
    <w:link w:val="Ttol3Car"/>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Ttol4">
    <w:name w:val="heading 4"/>
    <w:basedOn w:val="Normal"/>
    <w:next w:val="Normal"/>
    <w:link w:val="Ttol4Car"/>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Ttol5">
    <w:name w:val="heading 5"/>
    <w:basedOn w:val="Normal"/>
    <w:next w:val="Normal"/>
    <w:link w:val="Ttol5Car"/>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Ttol6">
    <w:name w:val="heading 6"/>
    <w:basedOn w:val="Normal"/>
    <w:next w:val="Normal"/>
    <w:link w:val="Ttol6Car"/>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Ttol7">
    <w:name w:val="heading 7"/>
    <w:basedOn w:val="Normal"/>
    <w:next w:val="Normal"/>
    <w:link w:val="Ttol7Car"/>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Ttol8">
    <w:name w:val="heading 8"/>
    <w:basedOn w:val="Normal"/>
    <w:next w:val="Normal"/>
    <w:link w:val="Ttol8Car"/>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Ttol9">
    <w:name w:val="heading 9"/>
    <w:basedOn w:val="Normal"/>
    <w:next w:val="Normal"/>
    <w:link w:val="Ttol9Car"/>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uiPriority w:val="9"/>
    <w:rsid w:val="00783BE6"/>
    <w:rPr>
      <w:rFonts w:asciiTheme="majorHAnsi" w:eastAsiaTheme="majorEastAsia" w:hAnsiTheme="majorHAnsi" w:cstheme="majorBidi"/>
      <w:color w:val="0F4761" w:themeColor="accent1" w:themeShade="BF"/>
      <w:sz w:val="40"/>
      <w:szCs w:val="40"/>
    </w:rPr>
  </w:style>
  <w:style w:type="character" w:customStyle="1" w:styleId="Ttol2Car">
    <w:name w:val="Títol 2 Car"/>
    <w:basedOn w:val="Lletraperdefectedelpargraf"/>
    <w:link w:val="Ttol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Ttol3Car">
    <w:name w:val="Títol 3 Car"/>
    <w:basedOn w:val="Lletraperdefectedelpargraf"/>
    <w:link w:val="Ttol3"/>
    <w:uiPriority w:val="9"/>
    <w:semiHidden/>
    <w:rsid w:val="00783BE6"/>
    <w:rPr>
      <w:rFonts w:eastAsiaTheme="majorEastAsia" w:cstheme="majorBidi"/>
      <w:color w:val="0F4761" w:themeColor="accent1" w:themeShade="BF"/>
      <w:sz w:val="28"/>
      <w:szCs w:val="28"/>
    </w:rPr>
  </w:style>
  <w:style w:type="character" w:customStyle="1" w:styleId="Ttol4Car">
    <w:name w:val="Títol 4 Car"/>
    <w:basedOn w:val="Lletraperdefectedelpargraf"/>
    <w:link w:val="Ttol4"/>
    <w:uiPriority w:val="9"/>
    <w:semiHidden/>
    <w:rsid w:val="00783BE6"/>
    <w:rPr>
      <w:rFonts w:eastAsiaTheme="majorEastAsia" w:cstheme="majorBidi"/>
      <w:i/>
      <w:iCs/>
      <w:color w:val="0F4761" w:themeColor="accent1" w:themeShade="BF"/>
    </w:rPr>
  </w:style>
  <w:style w:type="character" w:customStyle="1" w:styleId="Ttol5Car">
    <w:name w:val="Títol 5 Car"/>
    <w:basedOn w:val="Lletraperdefectedelpargraf"/>
    <w:link w:val="Ttol5"/>
    <w:uiPriority w:val="9"/>
    <w:semiHidden/>
    <w:rsid w:val="00783BE6"/>
    <w:rPr>
      <w:rFonts w:eastAsiaTheme="majorEastAsia" w:cstheme="majorBidi"/>
      <w:color w:val="0F4761" w:themeColor="accent1" w:themeShade="BF"/>
    </w:rPr>
  </w:style>
  <w:style w:type="character" w:customStyle="1" w:styleId="Ttol6Car">
    <w:name w:val="Títol 6 Car"/>
    <w:basedOn w:val="Lletraperdefectedelpargraf"/>
    <w:link w:val="Ttol6"/>
    <w:uiPriority w:val="9"/>
    <w:semiHidden/>
    <w:rsid w:val="00783BE6"/>
    <w:rPr>
      <w:rFonts w:eastAsiaTheme="majorEastAsia" w:cstheme="majorBidi"/>
      <w:i/>
      <w:iCs/>
      <w:color w:val="595959" w:themeColor="text1" w:themeTint="A6"/>
    </w:rPr>
  </w:style>
  <w:style w:type="character" w:customStyle="1" w:styleId="Ttol7Car">
    <w:name w:val="Títol 7 Car"/>
    <w:basedOn w:val="Lletraperdefectedelpargraf"/>
    <w:link w:val="Ttol7"/>
    <w:uiPriority w:val="9"/>
    <w:semiHidden/>
    <w:rsid w:val="00783BE6"/>
    <w:rPr>
      <w:rFonts w:eastAsiaTheme="majorEastAsia" w:cstheme="majorBidi"/>
      <w:color w:val="595959" w:themeColor="text1" w:themeTint="A6"/>
    </w:rPr>
  </w:style>
  <w:style w:type="character" w:customStyle="1" w:styleId="Ttol8Car">
    <w:name w:val="Títol 8 Car"/>
    <w:basedOn w:val="Lletraperdefectedelpargraf"/>
    <w:link w:val="Ttol8"/>
    <w:uiPriority w:val="9"/>
    <w:semiHidden/>
    <w:rsid w:val="00783BE6"/>
    <w:rPr>
      <w:rFonts w:eastAsiaTheme="majorEastAsia" w:cstheme="majorBidi"/>
      <w:i/>
      <w:iCs/>
      <w:color w:val="272727" w:themeColor="text1" w:themeTint="D8"/>
    </w:rPr>
  </w:style>
  <w:style w:type="character" w:customStyle="1" w:styleId="Ttol9Car">
    <w:name w:val="Títol 9 Car"/>
    <w:basedOn w:val="Lletraperdefectedelpargraf"/>
    <w:link w:val="Ttol9"/>
    <w:uiPriority w:val="9"/>
    <w:semiHidden/>
    <w:rsid w:val="00783BE6"/>
    <w:rPr>
      <w:rFonts w:eastAsiaTheme="majorEastAsia" w:cstheme="majorBidi"/>
      <w:color w:val="272727" w:themeColor="text1" w:themeTint="D8"/>
    </w:rPr>
  </w:style>
  <w:style w:type="paragraph" w:styleId="Ttol">
    <w:name w:val="Title"/>
    <w:basedOn w:val="Normal"/>
    <w:next w:val="Normal"/>
    <w:link w:val="TtolCar"/>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olCar">
    <w:name w:val="Títol Car"/>
    <w:basedOn w:val="Lletraperdefectedelpargraf"/>
    <w:link w:val="Ttol"/>
    <w:uiPriority w:val="10"/>
    <w:rsid w:val="00783BE6"/>
    <w:rPr>
      <w:rFonts w:asciiTheme="majorHAnsi" w:eastAsiaTheme="majorEastAsia" w:hAnsiTheme="majorHAnsi" w:cstheme="majorBidi"/>
      <w:spacing w:val="-10"/>
      <w:kern w:val="28"/>
      <w:sz w:val="56"/>
      <w:szCs w:val="56"/>
    </w:rPr>
  </w:style>
  <w:style w:type="paragraph" w:styleId="Subttol">
    <w:name w:val="Subtitle"/>
    <w:basedOn w:val="Normal"/>
    <w:next w:val="Normal"/>
    <w:link w:val="SubttolCar"/>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SubttolCar">
    <w:name w:val="Subtítol Car"/>
    <w:basedOn w:val="Lletraperdefectedelpargraf"/>
    <w:link w:val="Subttol"/>
    <w:uiPriority w:val="11"/>
    <w:rsid w:val="00783BE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83BE6"/>
    <w:pPr>
      <w:spacing w:before="160"/>
      <w:jc w:val="center"/>
    </w:pPr>
    <w:rPr>
      <w:i/>
      <w:iCs/>
      <w:color w:val="404040" w:themeColor="text1" w:themeTint="BF"/>
    </w:rPr>
  </w:style>
  <w:style w:type="character" w:customStyle="1" w:styleId="CitaCar">
    <w:name w:val="Cita Car"/>
    <w:basedOn w:val="Lletraperdefectedelpargraf"/>
    <w:link w:val="Cita"/>
    <w:uiPriority w:val="29"/>
    <w:rsid w:val="00783BE6"/>
    <w:rPr>
      <w:i/>
      <w:iCs/>
      <w:color w:val="404040" w:themeColor="text1" w:themeTint="BF"/>
    </w:rPr>
  </w:style>
  <w:style w:type="paragraph" w:styleId="Pargrafdellista">
    <w:name w:val="List Paragraph"/>
    <w:basedOn w:val="Normal"/>
    <w:uiPriority w:val="34"/>
    <w:qFormat/>
    <w:rsid w:val="00783BE6"/>
    <w:pPr>
      <w:ind w:left="720"/>
      <w:contextualSpacing/>
    </w:pPr>
  </w:style>
  <w:style w:type="character" w:styleId="mfasiintens">
    <w:name w:val="Intense Emphasis"/>
    <w:basedOn w:val="Lletraperdefectedelpargraf"/>
    <w:uiPriority w:val="21"/>
    <w:qFormat/>
    <w:rsid w:val="00783BE6"/>
    <w:rPr>
      <w:i/>
      <w:iCs/>
      <w:color w:val="0F4761" w:themeColor="accent1" w:themeShade="BF"/>
    </w:rPr>
  </w:style>
  <w:style w:type="paragraph" w:styleId="Citaintensa">
    <w:name w:val="Intense Quote"/>
    <w:basedOn w:val="Normal"/>
    <w:next w:val="Normal"/>
    <w:link w:val="CitaintensaCar"/>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intensaCar">
    <w:name w:val="Cita intensa Car"/>
    <w:basedOn w:val="Lletraperdefectedelpargraf"/>
    <w:link w:val="Citaintensa"/>
    <w:uiPriority w:val="30"/>
    <w:rsid w:val="00783BE6"/>
    <w:rPr>
      <w:i/>
      <w:iCs/>
      <w:color w:val="0F4761" w:themeColor="accent1" w:themeShade="BF"/>
    </w:rPr>
  </w:style>
  <w:style w:type="character" w:styleId="Refernciaintensa">
    <w:name w:val="Intense Reference"/>
    <w:basedOn w:val="Lletraperdefectedelpargraf"/>
    <w:uiPriority w:val="32"/>
    <w:qFormat/>
    <w:rsid w:val="00783BE6"/>
    <w:rPr>
      <w:b/>
      <w:bCs/>
      <w:smallCaps/>
      <w:color w:val="0F4761" w:themeColor="accent1" w:themeShade="BF"/>
      <w:spacing w:val="5"/>
    </w:rPr>
  </w:style>
  <w:style w:type="character" w:styleId="Enlla">
    <w:name w:val="Hyperlink"/>
    <w:basedOn w:val="Lletraperdefectedelpargraf"/>
    <w:uiPriority w:val="99"/>
    <w:unhideWhenUsed/>
    <w:rsid w:val="00644ED9"/>
    <w:rPr>
      <w:color w:val="467886" w:themeColor="hyperlink"/>
      <w:u w:val="single"/>
    </w:rPr>
  </w:style>
  <w:style w:type="character" w:styleId="Mencisenseresoldre">
    <w:name w:val="Unresolved Mention"/>
    <w:basedOn w:val="Lletraperdefectedelpargraf"/>
    <w:uiPriority w:val="99"/>
    <w:semiHidden/>
    <w:unhideWhenUsed/>
    <w:rsid w:val="00644ED9"/>
    <w:rPr>
      <w:color w:val="605E5C"/>
      <w:shd w:val="clear" w:color="auto" w:fill="E1DFDD"/>
    </w:rPr>
  </w:style>
  <w:style w:type="paragraph" w:styleId="Capalera">
    <w:name w:val="header"/>
    <w:basedOn w:val="Normal"/>
    <w:link w:val="CapaleraCar"/>
    <w:uiPriority w:val="99"/>
    <w:unhideWhenUsed/>
    <w:rsid w:val="00181C52"/>
    <w:pPr>
      <w:tabs>
        <w:tab w:val="center" w:pos="4536"/>
        <w:tab w:val="right" w:pos="9072"/>
      </w:tabs>
      <w:spacing w:after="0" w:line="240" w:lineRule="auto"/>
    </w:pPr>
  </w:style>
  <w:style w:type="character" w:customStyle="1" w:styleId="CapaleraCar">
    <w:name w:val="Capçalera Car"/>
    <w:basedOn w:val="Lletraperdefectedelpargraf"/>
    <w:link w:val="Capalera"/>
    <w:uiPriority w:val="99"/>
    <w:rsid w:val="00181C52"/>
  </w:style>
  <w:style w:type="paragraph" w:styleId="Peu">
    <w:name w:val="footer"/>
    <w:basedOn w:val="Normal"/>
    <w:link w:val="PeuCar"/>
    <w:uiPriority w:val="99"/>
    <w:unhideWhenUsed/>
    <w:rsid w:val="00181C52"/>
    <w:pPr>
      <w:tabs>
        <w:tab w:val="center" w:pos="4536"/>
        <w:tab w:val="right" w:pos="9072"/>
      </w:tabs>
      <w:spacing w:after="0" w:line="240" w:lineRule="auto"/>
    </w:pPr>
  </w:style>
  <w:style w:type="character" w:customStyle="1" w:styleId="PeuCar">
    <w:name w:val="Peu Car"/>
    <w:basedOn w:val="Lletraperdefectedelpargraf"/>
    <w:link w:val="Peu"/>
    <w:uiPriority w:val="99"/>
    <w:rsid w:val="00181C52"/>
  </w:style>
  <w:style w:type="paragraph" w:styleId="Textsenseformat">
    <w:name w:val="Plain Text"/>
    <w:basedOn w:val="Normal"/>
    <w:link w:val="TextsenseformatCar"/>
    <w:rsid w:val="00181C52"/>
    <w:pPr>
      <w:spacing w:after="0" w:line="240" w:lineRule="auto"/>
    </w:pPr>
    <w:rPr>
      <w:rFonts w:ascii="Courier New" w:eastAsia="Times New Roman" w:hAnsi="Courier New" w:cs="Times New Roman"/>
      <w:kern w:val="0"/>
      <w:sz w:val="20"/>
      <w:szCs w:val="20"/>
      <w:lang w:eastAsia="de-DE"/>
      <w14:ligatures w14:val="none"/>
    </w:rPr>
  </w:style>
  <w:style w:type="character" w:customStyle="1" w:styleId="TextsenseformatCar">
    <w:name w:val="Text sense format Car"/>
    <w:basedOn w:val="Lletraperdefectedelpargraf"/>
    <w:link w:val="Textsenseformat"/>
    <w:rsid w:val="00181C52"/>
    <w:rPr>
      <w:rFonts w:ascii="Courier New" w:eastAsia="Times New Roman" w:hAnsi="Courier New" w:cs="Times New Roman"/>
      <w:kern w:val="0"/>
      <w:sz w:val="20"/>
      <w:szCs w:val="20"/>
      <w:lang w:val="es-ES" w:eastAsia="de-DE"/>
      <w14:ligatures w14:val="none"/>
    </w:rPr>
  </w:style>
  <w:style w:type="paragraph" w:styleId="Textindependent">
    <w:name w:val="Body Text"/>
    <w:basedOn w:val="Normal"/>
    <w:link w:val="TextindependentCar"/>
    <w:rsid w:val="002A1491"/>
    <w:pPr>
      <w:spacing w:after="0" w:line="240" w:lineRule="auto"/>
      <w:ind w:right="1872"/>
    </w:pPr>
    <w:rPr>
      <w:rFonts w:ascii="Times New Roman" w:eastAsia="Times New Roman" w:hAnsi="Times New Roman" w:cs="Times New Roman"/>
      <w:snapToGrid w:val="0"/>
      <w:kern w:val="0"/>
      <w:lang w:eastAsia="de-DE"/>
      <w14:ligatures w14:val="none"/>
    </w:rPr>
  </w:style>
  <w:style w:type="character" w:customStyle="1" w:styleId="TextindependentCar">
    <w:name w:val="Text independent Car"/>
    <w:basedOn w:val="Lletraperdefectedelpargraf"/>
    <w:link w:val="Textindependent"/>
    <w:rsid w:val="002A1491"/>
    <w:rPr>
      <w:rFonts w:ascii="Times New Roman" w:eastAsia="Times New Roman" w:hAnsi="Times New Roman" w:cs="Times New Roman"/>
      <w:snapToGrid w:val="0"/>
      <w:kern w:val="0"/>
      <w:lang w:val="es-ES" w:eastAsia="de-DE"/>
      <w14:ligatures w14:val="none"/>
    </w:rPr>
  </w:style>
  <w:style w:type="table" w:styleId="Taulaambquadrcula">
    <w:name w:val="Table Grid"/>
    <w:basedOn w:val="Taulanormal"/>
    <w:uiPriority w:val="39"/>
    <w:rsid w:val="00083852"/>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83852"/>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paragraph" w:customStyle="1" w:styleId="paragraph">
    <w:name w:val="paragraph"/>
    <w:basedOn w:val="Normal"/>
    <w:rsid w:val="00083852"/>
    <w:pPr>
      <w:spacing w:before="100" w:beforeAutospacing="1" w:after="100" w:afterAutospacing="1" w:line="240" w:lineRule="auto"/>
    </w:pPr>
    <w:rPr>
      <w:rFonts w:ascii="Times New Roman" w:eastAsia="Times New Roman" w:hAnsi="Times New Roman" w:cs="Times New Roman"/>
      <w:kern w:val="0"/>
      <w:lang w:eastAsia="de-AT"/>
      <w14:ligatures w14:val="none"/>
    </w:rPr>
  </w:style>
  <w:style w:type="character" w:customStyle="1" w:styleId="normaltextrun">
    <w:name w:val="normaltextrun"/>
    <w:basedOn w:val="Lletraperdefectedelpargraf"/>
    <w:rsid w:val="00083852"/>
  </w:style>
  <w:style w:type="paragraph" w:styleId="Textdecomentari">
    <w:name w:val="annotation text"/>
    <w:basedOn w:val="Normal"/>
    <w:link w:val="TextdecomentariCar"/>
    <w:uiPriority w:val="99"/>
    <w:unhideWhenUsed/>
    <w:rsid w:val="002D42BA"/>
    <w:pPr>
      <w:spacing w:line="240" w:lineRule="auto"/>
    </w:pPr>
    <w:rPr>
      <w:sz w:val="20"/>
      <w:szCs w:val="20"/>
    </w:rPr>
  </w:style>
  <w:style w:type="character" w:customStyle="1" w:styleId="TextdecomentariCar">
    <w:name w:val="Text de comentari Car"/>
    <w:basedOn w:val="Lletraperdefectedelpargraf"/>
    <w:link w:val="Textdecomentari"/>
    <w:uiPriority w:val="99"/>
    <w:rsid w:val="002D42BA"/>
    <w:rPr>
      <w:sz w:val="20"/>
      <w:szCs w:val="20"/>
    </w:rPr>
  </w:style>
  <w:style w:type="character" w:styleId="Refernciadecomentari">
    <w:name w:val="annotation reference"/>
    <w:basedOn w:val="Lletraperdefectedelpargraf"/>
    <w:uiPriority w:val="99"/>
    <w:semiHidden/>
    <w:unhideWhenUsed/>
    <w:rsid w:val="002D42BA"/>
    <w:rPr>
      <w:sz w:val="16"/>
      <w:szCs w:val="16"/>
    </w:rPr>
  </w:style>
  <w:style w:type="paragraph" w:styleId="Temadelcomentari">
    <w:name w:val="annotation subject"/>
    <w:basedOn w:val="Textdecomentari"/>
    <w:next w:val="Textdecomentari"/>
    <w:link w:val="TemadelcomentariCar"/>
    <w:uiPriority w:val="99"/>
    <w:semiHidden/>
    <w:unhideWhenUsed/>
    <w:rsid w:val="008402A1"/>
    <w:rPr>
      <w:b/>
      <w:bCs/>
    </w:rPr>
  </w:style>
  <w:style w:type="character" w:customStyle="1" w:styleId="TemadelcomentariCar">
    <w:name w:val="Tema del comentari Car"/>
    <w:basedOn w:val="TextdecomentariCar"/>
    <w:link w:val="Temadelcomentari"/>
    <w:uiPriority w:val="99"/>
    <w:semiHidden/>
    <w:rsid w:val="008402A1"/>
    <w:rPr>
      <w:b/>
      <w:bCs/>
      <w:sz w:val="20"/>
      <w:szCs w:val="20"/>
    </w:rPr>
  </w:style>
  <w:style w:type="character" w:styleId="Esmenta">
    <w:name w:val="Mention"/>
    <w:basedOn w:val="Lletraperdefectedelpargraf"/>
    <w:uiPriority w:val="99"/>
    <w:unhideWhenUsed/>
    <w:rsid w:val="008402A1"/>
    <w:rPr>
      <w:color w:val="2B579A"/>
      <w:shd w:val="clear" w:color="auto" w:fill="E1DFDD"/>
    </w:rPr>
  </w:style>
  <w:style w:type="paragraph" w:styleId="Revisi">
    <w:name w:val="Revision"/>
    <w:hidden/>
    <w:uiPriority w:val="99"/>
    <w:semiHidden/>
    <w:rsid w:val="002418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30220996">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04755654">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45922623">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1751921">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plicobo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8.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presseinfo@blum.com" TargetMode="External"/><Relationship Id="rId27" Type="http://schemas.openxmlformats.org/officeDocument/2006/relationships/fontTable" Target="fontTable.xml"/><Relationship Id="rId30"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A09FAE87-C5AE-4A45-85FC-9B050E8C79A9}">
    <t:Anchor>
      <t:Comment id="1253357743"/>
    </t:Anchor>
    <t:History>
      <t:Event id="{35C66FAC-7589-401D-8063-196645ED0010}" time="2025-02-12T08:49:06.898Z">
        <t:Attribution userId="S::thomas.obermayr@blum.com::1ead2c6e-1fd9-4ef6-96d6-2525cd05f9c8" userProvider="AD" userName="Thomas Obermayr"/>
        <t:Anchor>
          <t:Comment id="146955433"/>
        </t:Anchor>
        <t:Create/>
      </t:Event>
      <t:Event id="{3177CE3B-183E-47AE-8473-A8567B23B666}" time="2025-02-12T08:49:06.898Z">
        <t:Attribution userId="S::thomas.obermayr@blum.com::1ead2c6e-1fd9-4ef6-96d6-2525cd05f9c8" userProvider="AD" userName="Thomas Obermayr"/>
        <t:Anchor>
          <t:Comment id="146955433"/>
        </t:Anchor>
        <t:Assign userId="S::franz.ha@blum.com::c7a3e009-ee14-4578-90bc-548a09e603da" userProvider="AD" userName="Franz Ha"/>
      </t:Event>
      <t:Event id="{4C796AE7-35F7-4096-94C6-4ABD3DC5A5A8}" time="2025-02-12T08:49:06.898Z">
        <t:Attribution userId="S::thomas.obermayr@blum.com::1ead2c6e-1fd9-4ef6-96d6-2525cd05f9c8" userProvider="AD" userName="Thomas Obermayr"/>
        <t:Anchor>
          <t:Comment id="146955433"/>
        </t:Anchor>
        <t:SetTitle title="@Franz Ha Hello - das sollte die Unternehmenskommunikation entscheiden. Ich weiß nicht, wie da die Abmachungen sind bzw. inwieweit wir so etwas überhaupt kommunizieren. LG, TO"/>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25ADB-112C-47EA-B795-A1E1169A1D8F}">
  <ds:schemaRefs>
    <ds:schemaRef ds:uri="http://schemas.microsoft.com/sharepoint/v3/contenttype/forms"/>
  </ds:schemaRefs>
</ds:datastoreItem>
</file>

<file path=customXml/itemProps2.xml><?xml version="1.0" encoding="utf-8"?>
<ds:datastoreItem xmlns:ds="http://schemas.openxmlformats.org/officeDocument/2006/customXml" ds:itemID="{F5BEA86E-8D8C-4DDC-8F07-9052EA2C984E}"/>
</file>

<file path=customXml/itemProps3.xml><?xml version="1.0" encoding="utf-8"?>
<ds:datastoreItem xmlns:ds="http://schemas.openxmlformats.org/officeDocument/2006/customXml" ds:itemID="{1124CB4F-D00F-4BBC-9B33-97537ABA84C3}">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1007</Words>
  <Characters>5540</Characters>
  <Application>Microsoft Office Word</Application>
  <DocSecurity>0</DocSecurity>
  <Lines>46</Lines>
  <Paragraphs>13</Paragraphs>
  <ScaleCrop>false</ScaleCrop>
  <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Maria Domingo</cp:lastModifiedBy>
  <cp:revision>6</cp:revision>
  <cp:lastPrinted>2024-10-04T02:21:00Z</cp:lastPrinted>
  <dcterms:created xsi:type="dcterms:W3CDTF">2025-05-06T14:54:00Z</dcterms:created>
  <dcterms:modified xsi:type="dcterms:W3CDTF">2025-05-06T14:58:00Z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